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5432" w:rsidRPr="00CD209B" w:rsidRDefault="005E59C4" w:rsidP="00CD209B">
      <w:pPr>
        <w:spacing w:after="0" w:line="240" w:lineRule="auto"/>
        <w:rPr>
          <w:rFonts w:asciiTheme="minorHAnsi" w:hAnsiTheme="minorHAnsi" w:cstheme="minorHAnsi"/>
          <w:b/>
          <w:color w:val="000000" w:themeColor="text1"/>
        </w:rPr>
      </w:pPr>
      <w:bookmarkStart w:id="0" w:name="Title"/>
      <w:r w:rsidRPr="00CD209B">
        <w:rPr>
          <w:rFonts w:asciiTheme="minorHAnsi" w:hAnsiTheme="minorHAnsi" w:cstheme="minorHAnsi"/>
          <w:b/>
          <w:color w:val="000000" w:themeColor="text1"/>
        </w:rPr>
        <w:t>TITLE</w:t>
      </w:r>
      <w:bookmarkEnd w:id="0"/>
      <w:r w:rsidRPr="00CD209B">
        <w:rPr>
          <w:rFonts w:asciiTheme="minorHAnsi" w:hAnsiTheme="minorHAnsi" w:cstheme="minorHAnsi"/>
          <w:b/>
          <w:color w:val="000000" w:themeColor="text1"/>
        </w:rPr>
        <w:t>:</w:t>
      </w:r>
      <w:r w:rsidRPr="00CD209B">
        <w:rPr>
          <w:rFonts w:asciiTheme="minorHAnsi" w:hAnsiTheme="minorHAnsi" w:cstheme="minorHAnsi"/>
          <w:i/>
          <w:color w:val="808080"/>
        </w:rPr>
        <w:t xml:space="preserve"> </w:t>
      </w:r>
    </w:p>
    <w:p w:rsidR="00A95432" w:rsidRPr="00CD209B" w:rsidRDefault="005E59C4" w:rsidP="00CD209B">
      <w:pPr>
        <w:spacing w:after="0" w:line="240" w:lineRule="auto"/>
        <w:rPr>
          <w:rFonts w:asciiTheme="minorHAnsi" w:hAnsiTheme="minorHAnsi" w:cstheme="minorHAnsi"/>
          <w:color w:val="000000" w:themeColor="text1"/>
        </w:rPr>
      </w:pPr>
      <w:r w:rsidRPr="00CD209B">
        <w:rPr>
          <w:rFonts w:asciiTheme="minorHAnsi" w:hAnsiTheme="minorHAnsi" w:cstheme="minorHAnsi"/>
          <w:color w:val="000000" w:themeColor="text1"/>
        </w:rPr>
        <w:t>Assembly of gold nanorods into chiral plasmonic metamolecules using DNA origami templates</w:t>
      </w:r>
    </w:p>
    <w:p w:rsidR="00A95432" w:rsidRPr="00CD209B" w:rsidRDefault="00A95432" w:rsidP="00CD209B">
      <w:pPr>
        <w:spacing w:after="0" w:line="240" w:lineRule="auto"/>
        <w:rPr>
          <w:rFonts w:asciiTheme="minorHAnsi" w:hAnsiTheme="minorHAnsi" w:cstheme="minorHAnsi"/>
          <w:color w:val="000000" w:themeColor="text1"/>
        </w:rPr>
      </w:pPr>
    </w:p>
    <w:p w:rsidR="00A95432" w:rsidRPr="00CD209B" w:rsidRDefault="005E59C4" w:rsidP="00CD209B">
      <w:pPr>
        <w:spacing w:after="0" w:line="240" w:lineRule="auto"/>
        <w:rPr>
          <w:rFonts w:asciiTheme="minorHAnsi" w:hAnsiTheme="minorHAnsi" w:cstheme="minorHAnsi"/>
          <w:b/>
          <w:bCs/>
        </w:rPr>
      </w:pPr>
      <w:bookmarkStart w:id="1" w:name="Authors_and_Affiliations"/>
      <w:r w:rsidRPr="00CD209B">
        <w:rPr>
          <w:rFonts w:asciiTheme="minorHAnsi" w:hAnsiTheme="minorHAnsi" w:cstheme="minorHAnsi"/>
          <w:b/>
          <w:bCs/>
        </w:rPr>
        <w:t>AUTHORS AND AFFILIATIONS</w:t>
      </w:r>
      <w:bookmarkEnd w:id="1"/>
      <w:r w:rsidRPr="00CD209B">
        <w:rPr>
          <w:rFonts w:asciiTheme="minorHAnsi" w:hAnsiTheme="minorHAnsi" w:cstheme="minorHAnsi"/>
          <w:b/>
          <w:bCs/>
        </w:rPr>
        <w:t xml:space="preserve">: </w:t>
      </w:r>
    </w:p>
    <w:p w:rsidR="00A95432" w:rsidRPr="00CD209B" w:rsidRDefault="005E59C4" w:rsidP="00CD209B">
      <w:pPr>
        <w:spacing w:after="0" w:line="240" w:lineRule="auto"/>
        <w:rPr>
          <w:rFonts w:asciiTheme="minorHAnsi" w:hAnsiTheme="minorHAnsi" w:cstheme="minorHAnsi"/>
          <w:bCs/>
        </w:rPr>
      </w:pPr>
      <w:r w:rsidRPr="00CD209B">
        <w:rPr>
          <w:rFonts w:asciiTheme="minorHAnsi" w:hAnsiTheme="minorHAnsi" w:cstheme="minorHAnsi"/>
          <w:bCs/>
        </w:rPr>
        <w:t>Yike Huang</w:t>
      </w:r>
      <w:r w:rsidRPr="00CD209B">
        <w:rPr>
          <w:rFonts w:asciiTheme="minorHAnsi" w:hAnsiTheme="minorHAnsi" w:cstheme="minorHAnsi"/>
          <w:bCs/>
          <w:vertAlign w:val="superscript"/>
        </w:rPr>
        <w:t>1</w:t>
      </w:r>
      <w:r w:rsidRPr="00CD209B">
        <w:rPr>
          <w:rFonts w:asciiTheme="minorHAnsi" w:hAnsiTheme="minorHAnsi" w:cstheme="minorHAnsi"/>
          <w:bCs/>
        </w:rPr>
        <w:t>, Minh-Kha Nguyen</w:t>
      </w:r>
      <w:r w:rsidRPr="00CD209B">
        <w:rPr>
          <w:rFonts w:asciiTheme="minorHAnsi" w:hAnsiTheme="minorHAnsi" w:cstheme="minorHAnsi"/>
          <w:bCs/>
          <w:vertAlign w:val="superscript"/>
        </w:rPr>
        <w:t>1,2</w:t>
      </w:r>
      <w:r w:rsidRPr="00CD209B">
        <w:rPr>
          <w:rFonts w:asciiTheme="minorHAnsi" w:hAnsiTheme="minorHAnsi" w:cstheme="minorHAnsi"/>
          <w:bCs/>
        </w:rPr>
        <w:t>, Anton Kuzyk</w:t>
      </w:r>
      <w:r w:rsidRPr="00CD209B">
        <w:rPr>
          <w:rFonts w:asciiTheme="minorHAnsi" w:hAnsiTheme="minorHAnsi" w:cstheme="minorHAnsi"/>
          <w:bCs/>
          <w:vertAlign w:val="superscript"/>
        </w:rPr>
        <w:t>1</w:t>
      </w:r>
    </w:p>
    <w:p w:rsidR="00A95432" w:rsidRPr="00CD209B" w:rsidRDefault="005E59C4" w:rsidP="00CD209B">
      <w:pPr>
        <w:spacing w:after="0" w:line="240" w:lineRule="auto"/>
        <w:rPr>
          <w:rFonts w:asciiTheme="minorHAnsi" w:hAnsiTheme="minorHAnsi" w:cstheme="minorHAnsi"/>
          <w:bCs/>
        </w:rPr>
      </w:pPr>
      <w:r w:rsidRPr="00CD209B">
        <w:rPr>
          <w:rFonts w:asciiTheme="minorHAnsi" w:hAnsiTheme="minorHAnsi" w:cstheme="minorHAnsi"/>
          <w:bCs/>
          <w:vertAlign w:val="superscript"/>
        </w:rPr>
        <w:t>1</w:t>
      </w:r>
      <w:r w:rsidRPr="00CD209B">
        <w:rPr>
          <w:rFonts w:asciiTheme="minorHAnsi" w:hAnsiTheme="minorHAnsi" w:cstheme="minorHAnsi"/>
          <w:bCs/>
        </w:rPr>
        <w:t>Department of Neuroscience and Biomedical Engineering, Aalto University School of Science,</w:t>
      </w:r>
      <w:r w:rsidR="00CD209B">
        <w:rPr>
          <w:rFonts w:asciiTheme="minorHAnsi" w:hAnsiTheme="minorHAnsi" w:cstheme="minorHAnsi"/>
          <w:bCs/>
        </w:rPr>
        <w:t xml:space="preserve"> </w:t>
      </w:r>
      <w:r w:rsidRPr="00CD209B">
        <w:rPr>
          <w:rFonts w:asciiTheme="minorHAnsi" w:hAnsiTheme="minorHAnsi" w:cstheme="minorHAnsi"/>
          <w:bCs/>
        </w:rPr>
        <w:t xml:space="preserve">Aalto, Finland  </w:t>
      </w:r>
    </w:p>
    <w:p w:rsidR="00A95432" w:rsidRPr="00CD209B" w:rsidRDefault="005E59C4" w:rsidP="00CD209B">
      <w:pPr>
        <w:spacing w:after="0" w:line="240" w:lineRule="auto"/>
        <w:rPr>
          <w:rFonts w:asciiTheme="minorHAnsi" w:hAnsiTheme="minorHAnsi" w:cstheme="minorHAnsi"/>
          <w:bCs/>
        </w:rPr>
      </w:pPr>
      <w:r w:rsidRPr="00CD209B">
        <w:rPr>
          <w:rFonts w:asciiTheme="minorHAnsi" w:hAnsiTheme="minorHAnsi" w:cstheme="minorHAnsi"/>
          <w:bCs/>
          <w:vertAlign w:val="superscript"/>
        </w:rPr>
        <w:t>2</w:t>
      </w:r>
      <w:r w:rsidRPr="00CD209B">
        <w:rPr>
          <w:rFonts w:asciiTheme="minorHAnsi" w:hAnsiTheme="minorHAnsi" w:cstheme="minorHAnsi"/>
          <w:bCs/>
        </w:rPr>
        <w:t>Faculty of Chemical Engineering, HCMC University of Technology, VNU-HCM, Ho Chi Minh City, Vietnam</w:t>
      </w:r>
    </w:p>
    <w:p w:rsidR="00CD209B" w:rsidRPr="00CD209B" w:rsidRDefault="00CD209B" w:rsidP="00CD209B">
      <w:pPr>
        <w:spacing w:after="0" w:line="240" w:lineRule="auto"/>
        <w:rPr>
          <w:rFonts w:asciiTheme="minorHAnsi" w:hAnsiTheme="minorHAnsi" w:cstheme="minorHAnsi"/>
          <w:bCs/>
        </w:rPr>
      </w:pPr>
    </w:p>
    <w:p w:rsidR="00A95432" w:rsidRPr="00CD209B" w:rsidRDefault="005E59C4" w:rsidP="00CD209B">
      <w:pPr>
        <w:spacing w:after="0" w:line="240" w:lineRule="auto"/>
        <w:rPr>
          <w:rFonts w:asciiTheme="minorHAnsi" w:hAnsiTheme="minorHAnsi" w:cstheme="minorHAnsi"/>
          <w:bCs/>
          <w:color w:val="000000" w:themeColor="text1"/>
        </w:rPr>
      </w:pPr>
      <w:r w:rsidRPr="00CD209B">
        <w:rPr>
          <w:rFonts w:asciiTheme="minorHAnsi" w:hAnsiTheme="minorHAnsi" w:cstheme="minorHAnsi"/>
          <w:bCs/>
          <w:color w:val="000000" w:themeColor="text1"/>
        </w:rPr>
        <w:t xml:space="preserve">Corresponding Authors: </w:t>
      </w:r>
    </w:p>
    <w:p w:rsidR="00A95432" w:rsidRPr="00CD209B" w:rsidRDefault="005E59C4" w:rsidP="00CD209B">
      <w:pPr>
        <w:spacing w:after="0" w:line="240" w:lineRule="auto"/>
        <w:rPr>
          <w:rFonts w:asciiTheme="minorHAnsi" w:hAnsiTheme="minorHAnsi" w:cstheme="minorHAnsi"/>
          <w:bCs/>
          <w:color w:val="000000" w:themeColor="text1"/>
          <w:lang w:val="en-GB"/>
        </w:rPr>
      </w:pPr>
      <w:r w:rsidRPr="00CD209B">
        <w:rPr>
          <w:rFonts w:asciiTheme="minorHAnsi" w:hAnsiTheme="minorHAnsi" w:cstheme="minorHAnsi"/>
          <w:bCs/>
          <w:color w:val="000000" w:themeColor="text1"/>
          <w:lang w:val="en-GB"/>
        </w:rPr>
        <w:t xml:space="preserve">Yike Huang </w:t>
      </w:r>
    </w:p>
    <w:p w:rsidR="00A95432" w:rsidRPr="00CD209B" w:rsidRDefault="005E59C4" w:rsidP="00CD209B">
      <w:pPr>
        <w:spacing w:after="0" w:line="240" w:lineRule="auto"/>
        <w:rPr>
          <w:rFonts w:asciiTheme="minorHAnsi" w:hAnsiTheme="minorHAnsi" w:cstheme="minorHAnsi"/>
          <w:color w:val="000000" w:themeColor="text1"/>
          <w:lang w:val="en-GB"/>
        </w:rPr>
      </w:pPr>
      <w:r w:rsidRPr="00CD209B">
        <w:rPr>
          <w:rFonts w:asciiTheme="minorHAnsi" w:hAnsiTheme="minorHAnsi" w:cstheme="minorHAnsi"/>
          <w:color w:val="000000" w:themeColor="text1"/>
          <w:lang w:val="en-GB"/>
        </w:rPr>
        <w:t xml:space="preserve">yike.huang@aalto.fi </w:t>
      </w:r>
    </w:p>
    <w:p w:rsidR="00A95432" w:rsidRPr="00CD209B" w:rsidRDefault="00A95432" w:rsidP="00CD209B">
      <w:pPr>
        <w:spacing w:after="0" w:line="240" w:lineRule="auto"/>
        <w:rPr>
          <w:rFonts w:asciiTheme="minorHAnsi" w:hAnsiTheme="minorHAnsi" w:cstheme="minorHAnsi"/>
          <w:bCs/>
          <w:color w:val="000000" w:themeColor="text1"/>
        </w:rPr>
      </w:pPr>
    </w:p>
    <w:p w:rsidR="00A95432" w:rsidRPr="00A544EE" w:rsidRDefault="005E59C4" w:rsidP="00CD209B">
      <w:pPr>
        <w:spacing w:after="0" w:line="240" w:lineRule="auto"/>
        <w:rPr>
          <w:rFonts w:asciiTheme="minorHAnsi" w:hAnsiTheme="minorHAnsi" w:cstheme="minorHAnsi"/>
          <w:bCs/>
          <w:color w:val="000000" w:themeColor="text1"/>
          <w:lang w:val="fi-FI"/>
        </w:rPr>
      </w:pPr>
      <w:r w:rsidRPr="00A544EE">
        <w:rPr>
          <w:rFonts w:asciiTheme="minorHAnsi" w:hAnsiTheme="minorHAnsi" w:cstheme="minorHAnsi"/>
          <w:bCs/>
          <w:color w:val="000000" w:themeColor="text1"/>
          <w:lang w:val="fi-FI"/>
        </w:rPr>
        <w:t>Anton Kuzyk</w:t>
      </w:r>
    </w:p>
    <w:p w:rsidR="00A95432" w:rsidRPr="00A544EE" w:rsidRDefault="005E59C4" w:rsidP="00CD209B">
      <w:pPr>
        <w:spacing w:after="0" w:line="240" w:lineRule="auto"/>
        <w:rPr>
          <w:rFonts w:asciiTheme="minorHAnsi" w:hAnsiTheme="minorHAnsi" w:cstheme="minorHAnsi"/>
          <w:bCs/>
          <w:color w:val="000000" w:themeColor="text1"/>
          <w:lang w:val="fi-FI"/>
        </w:rPr>
      </w:pPr>
      <w:r w:rsidRPr="00A544EE">
        <w:rPr>
          <w:rFonts w:asciiTheme="minorHAnsi" w:hAnsiTheme="minorHAnsi" w:cstheme="minorHAnsi"/>
          <w:bCs/>
          <w:color w:val="000000" w:themeColor="text1"/>
          <w:lang w:val="fi-FI"/>
        </w:rPr>
        <w:t>anton.kuzyk@aalto.fi</w:t>
      </w:r>
    </w:p>
    <w:p w:rsidR="00A95432" w:rsidRPr="00A544EE" w:rsidRDefault="00A95432" w:rsidP="00CD209B">
      <w:pPr>
        <w:spacing w:after="0" w:line="240" w:lineRule="auto"/>
        <w:rPr>
          <w:rFonts w:asciiTheme="minorHAnsi" w:hAnsiTheme="minorHAnsi" w:cstheme="minorHAnsi"/>
          <w:bCs/>
          <w:color w:val="000000" w:themeColor="text1"/>
          <w:lang w:val="fi-FI"/>
        </w:rPr>
      </w:pPr>
    </w:p>
    <w:p w:rsidR="00A95432" w:rsidRPr="00CD209B" w:rsidRDefault="005E59C4" w:rsidP="00CD209B">
      <w:pPr>
        <w:pStyle w:val="NormalWeb"/>
        <w:spacing w:before="0" w:beforeAutospacing="0" w:after="0" w:afterAutospacing="0" w:line="240" w:lineRule="auto"/>
        <w:rPr>
          <w:rFonts w:asciiTheme="minorHAnsi" w:hAnsiTheme="minorHAnsi" w:cstheme="minorHAnsi"/>
          <w:bCs/>
          <w:color w:val="000000" w:themeColor="text1"/>
        </w:rPr>
      </w:pPr>
      <w:r w:rsidRPr="00CD209B">
        <w:rPr>
          <w:rFonts w:asciiTheme="minorHAnsi" w:hAnsiTheme="minorHAnsi" w:cstheme="minorHAnsi"/>
          <w:bCs/>
          <w:color w:val="000000" w:themeColor="text1"/>
        </w:rPr>
        <w:t>Email Addresses of Co-authors</w:t>
      </w:r>
      <w:r w:rsidRPr="00CD209B">
        <w:rPr>
          <w:rFonts w:asciiTheme="minorHAnsi" w:hAnsiTheme="minorHAnsi" w:cstheme="minorHAnsi"/>
          <w:b/>
          <w:bCs/>
          <w:color w:val="000000" w:themeColor="text1"/>
        </w:rPr>
        <w:t>:</w:t>
      </w:r>
    </w:p>
    <w:p w:rsidR="00A95432" w:rsidRPr="00CD209B" w:rsidRDefault="005E59C4" w:rsidP="00CD209B">
      <w:pPr>
        <w:pStyle w:val="NormalWeb"/>
        <w:spacing w:before="0" w:beforeAutospacing="0" w:after="0" w:afterAutospacing="0" w:line="240" w:lineRule="auto"/>
        <w:rPr>
          <w:rFonts w:asciiTheme="minorHAnsi" w:hAnsiTheme="minorHAnsi" w:cstheme="minorHAnsi"/>
          <w:bCs/>
          <w:color w:val="000000" w:themeColor="text1"/>
        </w:rPr>
      </w:pPr>
      <w:r w:rsidRPr="00CD209B">
        <w:rPr>
          <w:rFonts w:asciiTheme="minorHAnsi" w:hAnsiTheme="minorHAnsi" w:cstheme="minorHAnsi"/>
          <w:bCs/>
          <w:color w:val="000000" w:themeColor="text1"/>
        </w:rPr>
        <w:t>Minh-Kha Nguyen (kha.m.nguyen@aalto.fi)</w:t>
      </w:r>
    </w:p>
    <w:p w:rsidR="00A95432" w:rsidRPr="00CD209B" w:rsidRDefault="00A95432" w:rsidP="00CD209B">
      <w:pPr>
        <w:pStyle w:val="NormalWeb"/>
        <w:spacing w:before="0" w:beforeAutospacing="0" w:after="0" w:afterAutospacing="0" w:line="240" w:lineRule="auto"/>
        <w:rPr>
          <w:rFonts w:asciiTheme="minorHAnsi" w:hAnsiTheme="minorHAnsi" w:cstheme="minorHAnsi"/>
          <w:bCs/>
          <w:color w:val="000000" w:themeColor="text1"/>
        </w:rPr>
      </w:pPr>
    </w:p>
    <w:p w:rsidR="00CD209B" w:rsidRPr="00CD209B" w:rsidRDefault="005E59C4" w:rsidP="00CD209B">
      <w:pPr>
        <w:pStyle w:val="NormalWeb"/>
        <w:spacing w:before="0" w:beforeAutospacing="0" w:after="0" w:afterAutospacing="0" w:line="240" w:lineRule="auto"/>
        <w:rPr>
          <w:rFonts w:asciiTheme="minorHAnsi" w:hAnsiTheme="minorHAnsi" w:cstheme="minorHAnsi"/>
          <w:color w:val="000000" w:themeColor="text1"/>
        </w:rPr>
      </w:pPr>
      <w:bookmarkStart w:id="2" w:name="Keywords"/>
      <w:r w:rsidRPr="00CD209B">
        <w:rPr>
          <w:rFonts w:asciiTheme="minorHAnsi" w:hAnsiTheme="minorHAnsi" w:cstheme="minorHAnsi"/>
          <w:b/>
          <w:bCs/>
          <w:color w:val="000000" w:themeColor="text1"/>
        </w:rPr>
        <w:t>KEYWORDS</w:t>
      </w:r>
      <w:bookmarkEnd w:id="2"/>
      <w:r w:rsidRPr="00CD209B">
        <w:rPr>
          <w:rFonts w:asciiTheme="minorHAnsi" w:hAnsiTheme="minorHAnsi" w:cstheme="minorHAnsi"/>
          <w:b/>
          <w:bCs/>
          <w:color w:val="000000" w:themeColor="text1"/>
        </w:rPr>
        <w:t>:</w:t>
      </w:r>
      <w:r w:rsidRPr="00CD209B">
        <w:rPr>
          <w:rFonts w:asciiTheme="minorHAnsi" w:hAnsiTheme="minorHAnsi" w:cstheme="minorHAnsi"/>
          <w:color w:val="000000" w:themeColor="text1"/>
        </w:rPr>
        <w:t xml:space="preserve"> </w:t>
      </w:r>
    </w:p>
    <w:p w:rsidR="00A95432" w:rsidRPr="00CD209B" w:rsidRDefault="005E59C4" w:rsidP="00CD209B">
      <w:pPr>
        <w:pStyle w:val="NormalWeb"/>
        <w:spacing w:before="0" w:beforeAutospacing="0" w:after="0" w:afterAutospacing="0" w:line="240" w:lineRule="auto"/>
        <w:rPr>
          <w:rFonts w:asciiTheme="minorHAnsi" w:hAnsiTheme="minorHAnsi" w:cstheme="minorHAnsi"/>
          <w:color w:val="000000" w:themeColor="text1"/>
        </w:rPr>
      </w:pPr>
      <w:r w:rsidRPr="00CD209B">
        <w:rPr>
          <w:rFonts w:asciiTheme="minorHAnsi" w:hAnsiTheme="minorHAnsi" w:cstheme="minorHAnsi"/>
          <w:color w:val="000000" w:themeColor="text1"/>
        </w:rPr>
        <w:t>DNA nanotechnology, gold nanorods, DNA origami, self-assembly, chiral plasmonics, circular dichroism.</w:t>
      </w:r>
    </w:p>
    <w:p w:rsidR="00A95432" w:rsidRPr="00CD209B" w:rsidRDefault="00A95432" w:rsidP="00CD209B">
      <w:pPr>
        <w:spacing w:after="0" w:line="240" w:lineRule="auto"/>
        <w:rPr>
          <w:rFonts w:asciiTheme="minorHAnsi" w:hAnsiTheme="minorHAnsi" w:cstheme="minorHAnsi"/>
          <w:b/>
          <w:color w:val="000000" w:themeColor="text1"/>
        </w:rPr>
      </w:pPr>
    </w:p>
    <w:p w:rsidR="00A95432" w:rsidRPr="00CD209B" w:rsidRDefault="005E59C4" w:rsidP="00CD209B">
      <w:pPr>
        <w:spacing w:after="0" w:line="240" w:lineRule="auto"/>
        <w:rPr>
          <w:rFonts w:asciiTheme="minorHAnsi" w:hAnsiTheme="minorHAnsi" w:cstheme="minorHAnsi"/>
        </w:rPr>
      </w:pPr>
      <w:r w:rsidRPr="00CD209B">
        <w:rPr>
          <w:rFonts w:asciiTheme="minorHAnsi" w:hAnsiTheme="minorHAnsi" w:cstheme="minorHAnsi"/>
          <w:b/>
          <w:bCs/>
        </w:rPr>
        <w:t>SUMMARY:</w:t>
      </w:r>
    </w:p>
    <w:p w:rsidR="00A95432" w:rsidRPr="00CD209B" w:rsidRDefault="005E59C4" w:rsidP="00CD209B">
      <w:pPr>
        <w:spacing w:after="0" w:line="240" w:lineRule="auto"/>
        <w:rPr>
          <w:rFonts w:asciiTheme="minorHAnsi" w:hAnsiTheme="minorHAnsi" w:cstheme="minorHAnsi"/>
          <w:color w:val="000000" w:themeColor="text1"/>
        </w:rPr>
      </w:pPr>
      <w:r w:rsidRPr="00CD209B">
        <w:rPr>
          <w:rFonts w:asciiTheme="minorHAnsi" w:hAnsiTheme="minorHAnsi" w:cstheme="minorHAnsi"/>
          <w:color w:val="000000" w:themeColor="text1"/>
        </w:rPr>
        <w:t>We describe the detailed protocol for DNA origami-based assembly of gold nanorods into chiral plasmonic metamolecules with strong chiroptical responses. The protocol is not limited to chiral configurations and can be easily adapted for fabrication of various plasmonic architectures.</w:t>
      </w:r>
    </w:p>
    <w:p w:rsidR="00A95432" w:rsidRPr="00CD209B" w:rsidRDefault="00A95432" w:rsidP="00CD209B">
      <w:pPr>
        <w:spacing w:after="0" w:line="240" w:lineRule="auto"/>
        <w:rPr>
          <w:rFonts w:asciiTheme="minorHAnsi" w:hAnsiTheme="minorHAnsi" w:cstheme="minorHAnsi"/>
          <w:color w:val="808080" w:themeColor="background1" w:themeShade="80"/>
        </w:rPr>
      </w:pPr>
    </w:p>
    <w:p w:rsidR="00A95432" w:rsidRPr="00CD209B" w:rsidRDefault="005E59C4" w:rsidP="00CD209B">
      <w:pPr>
        <w:spacing w:after="0" w:line="240" w:lineRule="auto"/>
        <w:rPr>
          <w:rFonts w:asciiTheme="minorHAnsi" w:hAnsiTheme="minorHAnsi" w:cstheme="minorHAnsi"/>
          <w:color w:val="808080"/>
        </w:rPr>
      </w:pPr>
      <w:bookmarkStart w:id="3" w:name="Long_Abstract"/>
      <w:r w:rsidRPr="00CD209B">
        <w:rPr>
          <w:rFonts w:asciiTheme="minorHAnsi" w:hAnsiTheme="minorHAnsi" w:cstheme="minorHAnsi"/>
          <w:b/>
          <w:bCs/>
        </w:rPr>
        <w:t>ABSTRACT</w:t>
      </w:r>
      <w:bookmarkEnd w:id="3"/>
      <w:r w:rsidRPr="00CD209B">
        <w:rPr>
          <w:rFonts w:asciiTheme="minorHAnsi" w:hAnsiTheme="minorHAnsi" w:cstheme="minorHAnsi"/>
          <w:b/>
          <w:bCs/>
        </w:rPr>
        <w:t>:</w:t>
      </w:r>
    </w:p>
    <w:p w:rsidR="00A95432" w:rsidRPr="00CD209B" w:rsidRDefault="005E59C4" w:rsidP="00CD209B">
      <w:pPr>
        <w:spacing w:after="0" w:line="240" w:lineRule="auto"/>
        <w:rPr>
          <w:rFonts w:asciiTheme="minorHAnsi" w:hAnsiTheme="minorHAnsi" w:cstheme="minorHAnsi"/>
          <w:color w:val="000000" w:themeColor="text1"/>
        </w:rPr>
      </w:pPr>
      <w:r w:rsidRPr="00CD209B">
        <w:rPr>
          <w:rFonts w:asciiTheme="minorHAnsi" w:hAnsiTheme="minorHAnsi" w:cstheme="minorHAnsi"/>
          <w:color w:val="000000" w:themeColor="text1"/>
        </w:rPr>
        <w:t>Inherent</w:t>
      </w:r>
      <w:r w:rsidRPr="00CD209B">
        <w:rPr>
          <w:rFonts w:asciiTheme="minorHAnsi" w:hAnsiTheme="minorHAnsi" w:cstheme="minorHAnsi"/>
          <w:i/>
          <w:color w:val="000000" w:themeColor="text1"/>
        </w:rPr>
        <w:t xml:space="preserve"> </w:t>
      </w:r>
      <w:r w:rsidRPr="00CD209B">
        <w:rPr>
          <w:rFonts w:asciiTheme="minorHAnsi" w:hAnsiTheme="minorHAnsi" w:cstheme="minorHAnsi"/>
          <w:color w:val="000000" w:themeColor="text1"/>
        </w:rPr>
        <w:t>addressability of the DNA origami structures makes them ideal templates for</w:t>
      </w:r>
      <w:r w:rsidRPr="00CD209B">
        <w:rPr>
          <w:rFonts w:asciiTheme="minorHAnsi" w:hAnsiTheme="minorHAnsi" w:cstheme="minorHAnsi"/>
          <w:i/>
          <w:color w:val="000000" w:themeColor="text1"/>
        </w:rPr>
        <w:t xml:space="preserve"> </w:t>
      </w:r>
      <w:r w:rsidRPr="00CD209B">
        <w:rPr>
          <w:rFonts w:asciiTheme="minorHAnsi" w:hAnsiTheme="minorHAnsi" w:cstheme="minorHAnsi"/>
          <w:color w:val="000000" w:themeColor="text1"/>
        </w:rPr>
        <w:t>arrangement of metal nanoparticles into complex plasmonic nanostructures. High spatial precision of DNA origami templated assembly allows controlling the coupling between plasmonic resonances of individual particles and enables tailoring optical properties of the constructed nanostructures. Recently, chiral plasmonic systems attracted a lot of attention due to the strong correlation between the spatial configuration of plasmonic assemblies and their optical responses, e.g., circular dichroism.</w:t>
      </w:r>
      <w:r w:rsidR="00CD209B" w:rsidRPr="00CD209B">
        <w:rPr>
          <w:rFonts w:asciiTheme="minorHAnsi" w:hAnsiTheme="minorHAnsi" w:cstheme="minorHAnsi"/>
          <w:color w:val="000000" w:themeColor="text1"/>
        </w:rPr>
        <w:t xml:space="preserve"> </w:t>
      </w:r>
      <w:r w:rsidRPr="00CD209B">
        <w:rPr>
          <w:rFonts w:asciiTheme="minorHAnsi" w:hAnsiTheme="minorHAnsi" w:cstheme="minorHAnsi"/>
          <w:color w:val="000000" w:themeColor="text1"/>
        </w:rPr>
        <w:t xml:space="preserve">In this protocol, we describe the whole workflow for </w:t>
      </w:r>
      <w:r w:rsidR="003C41A3" w:rsidRPr="00CD209B">
        <w:rPr>
          <w:rFonts w:asciiTheme="minorHAnsi" w:hAnsiTheme="minorHAnsi" w:cstheme="minorHAnsi"/>
          <w:color w:val="000000" w:themeColor="text1"/>
        </w:rPr>
        <w:t xml:space="preserve">generation </w:t>
      </w:r>
      <w:r w:rsidRPr="00CD209B">
        <w:rPr>
          <w:rFonts w:asciiTheme="minorHAnsi" w:hAnsiTheme="minorHAnsi" w:cstheme="minorHAnsi"/>
          <w:color w:val="000000" w:themeColor="text1"/>
        </w:rPr>
        <w:t xml:space="preserve">of DNA origami-based chiral assemblies of gold nanorods (AuNRs). The protocol includes detailed description of design principles and experimental procedures for fabrication DNA origami templates, synthesis of AuNRs, and assembly of origami-AuNRs structures. In addition, characterization of structures using transmission electron microscopy (TEM) and circular dichroism (CD) spectroscopy is included. The described protocol is not limited to chiral configurations and can be adapted for </w:t>
      </w:r>
      <w:r w:rsidRPr="00CD209B">
        <w:rPr>
          <w:rFonts w:asciiTheme="minorHAnsi" w:hAnsiTheme="minorHAnsi" w:cstheme="minorHAnsi"/>
          <w:color w:val="000000" w:themeColor="text1"/>
          <w:lang w:val="en-GB"/>
        </w:rPr>
        <w:t>the construction</w:t>
      </w:r>
      <w:r w:rsidRPr="00CD209B">
        <w:rPr>
          <w:rFonts w:asciiTheme="minorHAnsi" w:hAnsiTheme="minorHAnsi" w:cstheme="minorHAnsi"/>
          <w:color w:val="000000" w:themeColor="text1"/>
        </w:rPr>
        <w:t xml:space="preserve"> of various plasmonic architectures.</w:t>
      </w:r>
    </w:p>
    <w:p w:rsidR="00A95432" w:rsidRPr="00CD209B" w:rsidRDefault="00A95432" w:rsidP="00CD209B">
      <w:pPr>
        <w:spacing w:after="0" w:line="240" w:lineRule="auto"/>
        <w:rPr>
          <w:rFonts w:asciiTheme="minorHAnsi" w:hAnsiTheme="minorHAnsi" w:cstheme="minorHAnsi"/>
        </w:rPr>
      </w:pPr>
    </w:p>
    <w:p w:rsidR="00A95432" w:rsidRPr="00CD209B" w:rsidRDefault="005E59C4" w:rsidP="00CD209B">
      <w:pPr>
        <w:spacing w:after="0" w:line="240" w:lineRule="auto"/>
        <w:rPr>
          <w:rFonts w:asciiTheme="minorHAnsi" w:hAnsiTheme="minorHAnsi" w:cstheme="minorHAnsi"/>
          <w:i/>
          <w:color w:val="808080"/>
        </w:rPr>
      </w:pPr>
      <w:bookmarkStart w:id="4" w:name="Introduction"/>
      <w:r w:rsidRPr="00CD209B">
        <w:rPr>
          <w:rFonts w:asciiTheme="minorHAnsi" w:hAnsiTheme="minorHAnsi" w:cstheme="minorHAnsi"/>
          <w:b/>
        </w:rPr>
        <w:lastRenderedPageBreak/>
        <w:t>INTRODUCTION</w:t>
      </w:r>
      <w:bookmarkEnd w:id="4"/>
      <w:r w:rsidRPr="00CD209B">
        <w:rPr>
          <w:rFonts w:asciiTheme="minorHAnsi" w:hAnsiTheme="minorHAnsi" w:cstheme="minorHAnsi"/>
          <w:b/>
          <w:bCs/>
        </w:rPr>
        <w:t>:</w:t>
      </w:r>
      <w:r w:rsidRPr="00CD209B">
        <w:rPr>
          <w:rFonts w:asciiTheme="minorHAnsi" w:hAnsiTheme="minorHAnsi" w:cstheme="minorHAnsi"/>
        </w:rPr>
        <w:t xml:space="preserve"> </w:t>
      </w:r>
    </w:p>
    <w:p w:rsidR="00A95432" w:rsidRPr="00CD209B" w:rsidRDefault="005E59C4" w:rsidP="00CD209B">
      <w:pPr>
        <w:tabs>
          <w:tab w:val="left" w:pos="180"/>
        </w:tabs>
        <w:spacing w:after="0" w:line="240" w:lineRule="auto"/>
        <w:rPr>
          <w:rFonts w:asciiTheme="minorHAnsi" w:hAnsiTheme="minorHAnsi" w:cstheme="minorHAnsi"/>
          <w:color w:val="000000" w:themeColor="text1"/>
        </w:rPr>
      </w:pPr>
      <w:r w:rsidRPr="00CD209B">
        <w:rPr>
          <w:rFonts w:asciiTheme="minorHAnsi" w:hAnsiTheme="minorHAnsi" w:cstheme="minorHAnsi"/>
          <w:color w:val="000000" w:themeColor="text1"/>
        </w:rPr>
        <w:t>DNA nanostructures, in particular DNA origami, have been widely used to arrange molecules and other nanoscale components, e.g., proteins and nanoparticles (NPs</w:t>
      </w:r>
      <w:r w:rsidRPr="00CD209B">
        <w:rPr>
          <w:rFonts w:asciiTheme="minorHAnsi" w:hAnsiTheme="minorHAnsi" w:cstheme="minorHAnsi"/>
          <w:color w:val="000000" w:themeColor="text1"/>
          <w:lang w:val="en-GB"/>
        </w:rPr>
        <w:t>)</w:t>
      </w:r>
      <w:r w:rsidRPr="00CD209B">
        <w:rPr>
          <w:rFonts w:asciiTheme="minorHAnsi" w:hAnsiTheme="minorHAnsi" w:cstheme="minorHAnsi"/>
          <w:color w:val="000000" w:themeColor="text1"/>
        </w:rPr>
        <w:t>, with nanometer precision into almost arbitrary geometries</w:t>
      </w:r>
      <w:r w:rsidRPr="00CD209B">
        <w:rPr>
          <w:rFonts w:asciiTheme="minorHAnsi" w:hAnsiTheme="minorHAnsi" w:cstheme="minorHAnsi"/>
          <w:vertAlign w:val="superscript"/>
        </w:rPr>
        <w:t>1–5</w:t>
      </w:r>
      <w:r w:rsidRPr="00CD209B">
        <w:rPr>
          <w:rFonts w:asciiTheme="minorHAnsi" w:hAnsiTheme="minorHAnsi" w:cstheme="minorHAnsi"/>
          <w:color w:val="000000" w:themeColor="text1"/>
        </w:rPr>
        <w:t xml:space="preserve">. The ability to arrange metal NPs on DNA origami templates with high yield and accuracy enables </w:t>
      </w:r>
      <w:r w:rsidRPr="00CD209B">
        <w:rPr>
          <w:rFonts w:asciiTheme="minorHAnsi" w:hAnsiTheme="minorHAnsi" w:cstheme="minorHAnsi"/>
          <w:color w:val="000000" w:themeColor="text1"/>
          <w:lang w:val="en-GB"/>
        </w:rPr>
        <w:t xml:space="preserve">the </w:t>
      </w:r>
      <w:r w:rsidRPr="00CD209B">
        <w:rPr>
          <w:rFonts w:asciiTheme="minorHAnsi" w:hAnsiTheme="minorHAnsi" w:cstheme="minorHAnsi"/>
          <w:color w:val="000000" w:themeColor="text1"/>
        </w:rPr>
        <w:t>fabrication of plasmonic structures with novel optical properties</w:t>
      </w:r>
      <w:r w:rsidRPr="00CD209B">
        <w:rPr>
          <w:rFonts w:asciiTheme="minorHAnsi" w:hAnsiTheme="minorHAnsi" w:cstheme="minorHAnsi"/>
          <w:vertAlign w:val="superscript"/>
        </w:rPr>
        <w:t>6–10</w:t>
      </w:r>
      <w:r w:rsidRPr="00CD209B">
        <w:rPr>
          <w:rFonts w:asciiTheme="minorHAnsi" w:hAnsiTheme="minorHAnsi" w:cstheme="minorHAnsi"/>
          <w:color w:val="000000" w:themeColor="text1"/>
        </w:rPr>
        <w:t xml:space="preserve">. DNA origami technique is especially useful for </w:t>
      </w:r>
      <w:r w:rsidRPr="00CD209B">
        <w:rPr>
          <w:rFonts w:asciiTheme="minorHAnsi" w:hAnsiTheme="minorHAnsi" w:cstheme="minorHAnsi"/>
          <w:color w:val="000000" w:themeColor="text1"/>
          <w:lang w:val="en-GB"/>
        </w:rPr>
        <w:t xml:space="preserve">the </w:t>
      </w:r>
      <w:r w:rsidRPr="00CD209B">
        <w:rPr>
          <w:rFonts w:asciiTheme="minorHAnsi" w:hAnsiTheme="minorHAnsi" w:cstheme="minorHAnsi"/>
          <w:color w:val="000000" w:themeColor="text1"/>
        </w:rPr>
        <w:t>generation of chiral plasmonic structures, which require genuinely three-dimensional architectures</w:t>
      </w:r>
      <w:r w:rsidRPr="00CD209B">
        <w:rPr>
          <w:rFonts w:asciiTheme="minorHAnsi" w:hAnsiTheme="minorHAnsi" w:cstheme="minorHAnsi"/>
          <w:vertAlign w:val="superscript"/>
        </w:rPr>
        <w:t>11–20</w:t>
      </w:r>
      <w:r w:rsidRPr="00CD209B">
        <w:rPr>
          <w:rFonts w:asciiTheme="minorHAnsi" w:hAnsiTheme="minorHAnsi" w:cstheme="minorHAnsi"/>
          <w:color w:val="000000" w:themeColor="text1"/>
        </w:rPr>
        <w:t>.</w:t>
      </w:r>
    </w:p>
    <w:p w:rsidR="00CD209B" w:rsidRPr="00CD209B" w:rsidRDefault="00CD209B" w:rsidP="00CD209B">
      <w:pPr>
        <w:tabs>
          <w:tab w:val="left" w:pos="180"/>
        </w:tabs>
        <w:spacing w:after="0" w:line="240" w:lineRule="auto"/>
        <w:rPr>
          <w:rFonts w:asciiTheme="minorHAnsi" w:hAnsiTheme="minorHAnsi" w:cstheme="minorHAnsi"/>
          <w:color w:val="000000" w:themeColor="text1"/>
        </w:rPr>
      </w:pPr>
    </w:p>
    <w:p w:rsidR="00A95432" w:rsidRPr="00CD209B" w:rsidRDefault="005E59C4" w:rsidP="00CD209B">
      <w:pPr>
        <w:tabs>
          <w:tab w:val="left" w:pos="180"/>
        </w:tabs>
        <w:spacing w:after="0" w:line="240" w:lineRule="auto"/>
        <w:rPr>
          <w:rFonts w:asciiTheme="minorHAnsi" w:hAnsiTheme="minorHAnsi" w:cstheme="minorHAnsi"/>
          <w:color w:val="000000" w:themeColor="text1"/>
        </w:rPr>
      </w:pPr>
      <w:r w:rsidRPr="00CD209B">
        <w:rPr>
          <w:rFonts w:asciiTheme="minorHAnsi" w:hAnsiTheme="minorHAnsi" w:cstheme="minorHAnsi"/>
          <w:color w:val="000000" w:themeColor="text1"/>
        </w:rPr>
        <w:t xml:space="preserve">This protocol describes in detail the entire process of </w:t>
      </w:r>
      <w:r w:rsidRPr="00CD209B">
        <w:rPr>
          <w:rFonts w:asciiTheme="minorHAnsi" w:hAnsiTheme="minorHAnsi" w:cstheme="minorHAnsi"/>
          <w:color w:val="000000" w:themeColor="text1"/>
          <w:lang w:val="en-GB"/>
        </w:rPr>
        <w:t xml:space="preserve">the </w:t>
      </w:r>
      <w:r w:rsidRPr="00CD209B">
        <w:rPr>
          <w:rFonts w:asciiTheme="minorHAnsi" w:hAnsiTheme="minorHAnsi" w:cstheme="minorHAnsi"/>
          <w:color w:val="000000" w:themeColor="text1"/>
        </w:rPr>
        <w:t>fabrication of DNA origami templated chiral assemblies of gold nanorods (AuNRs). The software used for design</w:t>
      </w:r>
      <w:r w:rsidRPr="00CD209B">
        <w:rPr>
          <w:rFonts w:asciiTheme="minorHAnsi" w:hAnsiTheme="minorHAnsi" w:cstheme="minorHAnsi"/>
          <w:vertAlign w:val="superscript"/>
        </w:rPr>
        <w:t>21</w:t>
      </w:r>
      <w:r w:rsidRPr="00CD209B">
        <w:rPr>
          <w:rFonts w:asciiTheme="minorHAnsi" w:hAnsiTheme="minorHAnsi" w:cstheme="minorHAnsi"/>
          <w:color w:val="000000" w:themeColor="text1"/>
        </w:rPr>
        <w:t xml:space="preserve"> and structure prediction</w:t>
      </w:r>
      <w:r w:rsidRPr="00CD209B">
        <w:rPr>
          <w:rFonts w:asciiTheme="minorHAnsi" w:hAnsiTheme="minorHAnsi" w:cstheme="minorHAnsi"/>
          <w:vertAlign w:val="superscript"/>
        </w:rPr>
        <w:t>22,23</w:t>
      </w:r>
      <w:r w:rsidRPr="00CD209B">
        <w:rPr>
          <w:rFonts w:asciiTheme="minorHAnsi" w:hAnsiTheme="minorHAnsi" w:cstheme="minorHAnsi"/>
          <w:color w:val="000000" w:themeColor="text1"/>
        </w:rPr>
        <w:t xml:space="preserve"> of DNA origami is intuitive and  freely available.  The origami fabrication and AuNRs synthesis uses common biochemistry lab equipment, e.g, thermo</w:t>
      </w:r>
      <w:del w:id="5" w:author="Author" w:date="2018-11-26T14:35:00Z">
        <w:r w:rsidRPr="00CD209B" w:rsidDel="0004552D">
          <w:rPr>
            <w:rFonts w:asciiTheme="minorHAnsi" w:hAnsiTheme="minorHAnsi" w:cstheme="minorHAnsi"/>
            <w:color w:val="000000" w:themeColor="text1"/>
          </w:rPr>
          <w:delText>s</w:delText>
        </w:r>
      </w:del>
      <w:r w:rsidRPr="00CD209B">
        <w:rPr>
          <w:rFonts w:asciiTheme="minorHAnsi" w:hAnsiTheme="minorHAnsi" w:cstheme="minorHAnsi"/>
          <w:color w:val="000000" w:themeColor="text1"/>
        </w:rPr>
        <w:t xml:space="preserve">cyclers, gel electrophoresis, hot plates, centrifuges, etc. The structures are characterized using standard transmission electron microscopy (TEM) and circular dichroism (CD) spectroscopy. </w:t>
      </w:r>
    </w:p>
    <w:p w:rsidR="00CD209B" w:rsidRPr="00CD209B" w:rsidRDefault="00CD209B" w:rsidP="00CD209B">
      <w:pPr>
        <w:tabs>
          <w:tab w:val="left" w:pos="180"/>
        </w:tabs>
        <w:spacing w:after="0" w:line="240" w:lineRule="auto"/>
        <w:rPr>
          <w:rFonts w:asciiTheme="minorHAnsi" w:hAnsiTheme="minorHAnsi" w:cstheme="minorHAnsi"/>
          <w:color w:val="000000" w:themeColor="text1"/>
        </w:rPr>
      </w:pPr>
    </w:p>
    <w:p w:rsidR="00A95432" w:rsidRPr="00CD209B" w:rsidRDefault="005E59C4" w:rsidP="00CD209B">
      <w:pPr>
        <w:spacing w:after="0" w:line="240" w:lineRule="auto"/>
        <w:rPr>
          <w:rFonts w:asciiTheme="minorHAnsi" w:hAnsiTheme="minorHAnsi" w:cstheme="minorHAnsi"/>
          <w:color w:val="000000" w:themeColor="text1"/>
        </w:rPr>
      </w:pPr>
      <w:r w:rsidRPr="00CD209B">
        <w:rPr>
          <w:rFonts w:asciiTheme="minorHAnsi" w:hAnsiTheme="minorHAnsi" w:cstheme="minorHAnsi"/>
          <w:color w:val="000000" w:themeColor="text1"/>
        </w:rPr>
        <w:t>Fabrication of similar plasmonic nanostructures with top-down methods, e.g., electron beam lithography, would require rather complicated and expensive equipment.  In addition,</w:t>
      </w:r>
      <w:r w:rsidRPr="00CD209B">
        <w:rPr>
          <w:rFonts w:asciiTheme="minorHAnsi" w:hAnsiTheme="minorHAnsi" w:cstheme="minorHAnsi"/>
        </w:rPr>
        <w:t xml:space="preserve"> DNA origami templates provide possibility to incorporate structural reconfigurability in plasmonic assemblies</w:t>
      </w:r>
      <w:r w:rsidRPr="00CD209B">
        <w:rPr>
          <w:rFonts w:asciiTheme="minorHAnsi" w:hAnsiTheme="minorHAnsi" w:cstheme="minorHAnsi"/>
          <w:vertAlign w:val="superscript"/>
        </w:rPr>
        <w:t>24–33</w:t>
      </w:r>
      <w:r w:rsidRPr="00CD209B">
        <w:rPr>
          <w:rFonts w:asciiTheme="minorHAnsi" w:hAnsiTheme="minorHAnsi" w:cstheme="minorHAnsi"/>
          <w:color w:val="000000" w:themeColor="text1"/>
        </w:rPr>
        <w:t xml:space="preserve">, which is extremely challenging </w:t>
      </w:r>
      <w:r w:rsidRPr="00CD209B">
        <w:rPr>
          <w:rFonts w:asciiTheme="minorHAnsi" w:hAnsiTheme="minorHAnsi" w:cstheme="minorHAnsi"/>
          <w:color w:val="000000" w:themeColor="text1"/>
          <w:lang w:val="en-GB"/>
        </w:rPr>
        <w:t>for</w:t>
      </w:r>
      <w:r w:rsidRPr="00CD209B">
        <w:rPr>
          <w:rFonts w:asciiTheme="minorHAnsi" w:hAnsiTheme="minorHAnsi" w:cstheme="minorHAnsi"/>
          <w:color w:val="000000" w:themeColor="text1"/>
        </w:rPr>
        <w:t xml:space="preserve"> structures fabricated with lithography techniques.  Compared to other molecular based approaches</w:t>
      </w:r>
      <w:r w:rsidRPr="00CD209B">
        <w:rPr>
          <w:rFonts w:asciiTheme="minorHAnsi" w:hAnsiTheme="minorHAnsi" w:cstheme="minorHAnsi"/>
          <w:vertAlign w:val="superscript"/>
        </w:rPr>
        <w:t>34–37</w:t>
      </w:r>
      <w:r w:rsidRPr="00CD209B">
        <w:rPr>
          <w:rFonts w:asciiTheme="minorHAnsi" w:hAnsiTheme="minorHAnsi" w:cstheme="minorHAnsi"/>
          <w:color w:val="000000" w:themeColor="text1"/>
        </w:rPr>
        <w:t xml:space="preserve"> DNA origami</w:t>
      </w:r>
      <w:r w:rsidR="003C41A3" w:rsidRPr="00CD209B">
        <w:rPr>
          <w:rFonts w:asciiTheme="minorHAnsi" w:hAnsiTheme="minorHAnsi" w:cstheme="minorHAnsi"/>
          <w:color w:val="000000" w:themeColor="text1"/>
        </w:rPr>
        <w:t>-</w:t>
      </w:r>
      <w:r w:rsidRPr="00CD209B">
        <w:rPr>
          <w:rFonts w:asciiTheme="minorHAnsi" w:hAnsiTheme="minorHAnsi" w:cstheme="minorHAnsi"/>
          <w:color w:val="000000" w:themeColor="text1"/>
        </w:rPr>
        <w:t>based fabrication provides high level of spatial precision and programmability.</w:t>
      </w:r>
    </w:p>
    <w:p w:rsidR="00A95432" w:rsidRPr="00CD209B" w:rsidRDefault="00A95432" w:rsidP="00CD209B">
      <w:pPr>
        <w:tabs>
          <w:tab w:val="left" w:pos="180"/>
        </w:tabs>
        <w:spacing w:after="0" w:line="240" w:lineRule="auto"/>
        <w:rPr>
          <w:rFonts w:asciiTheme="minorHAnsi" w:hAnsiTheme="minorHAnsi" w:cstheme="minorHAnsi"/>
          <w:color w:val="000000" w:themeColor="text1"/>
        </w:rPr>
      </w:pPr>
    </w:p>
    <w:p w:rsidR="00A95432" w:rsidRPr="00CD209B" w:rsidRDefault="005E59C4" w:rsidP="00CD209B">
      <w:pPr>
        <w:spacing w:after="0" w:line="240" w:lineRule="auto"/>
        <w:rPr>
          <w:rFonts w:asciiTheme="minorHAnsi" w:hAnsiTheme="minorHAnsi" w:cstheme="minorHAnsi"/>
        </w:rPr>
      </w:pPr>
      <w:r w:rsidRPr="00CD209B">
        <w:rPr>
          <w:rFonts w:asciiTheme="minorHAnsi" w:hAnsiTheme="minorHAnsi" w:cstheme="minorHAnsi"/>
          <w:b/>
        </w:rPr>
        <w:t>PROTOCOL</w:t>
      </w:r>
      <w:r w:rsidRPr="00CD209B">
        <w:rPr>
          <w:rFonts w:asciiTheme="minorHAnsi" w:hAnsiTheme="minorHAnsi" w:cstheme="minorHAnsi"/>
          <w:b/>
          <w:bCs/>
        </w:rPr>
        <w:t>:</w:t>
      </w:r>
      <w:r w:rsidRPr="00CD209B">
        <w:rPr>
          <w:rFonts w:asciiTheme="minorHAnsi" w:hAnsiTheme="minorHAnsi" w:cstheme="minorHAnsi"/>
        </w:rPr>
        <w:t xml:space="preserve"> </w:t>
      </w:r>
    </w:p>
    <w:p w:rsidR="00A95432" w:rsidRPr="00CD209B" w:rsidRDefault="00A95432" w:rsidP="00CD209B">
      <w:pPr>
        <w:spacing w:after="0" w:line="240" w:lineRule="auto"/>
        <w:rPr>
          <w:rFonts w:asciiTheme="minorHAnsi" w:hAnsiTheme="minorHAnsi" w:cstheme="minorHAnsi"/>
          <w:color w:val="808080"/>
        </w:rPr>
      </w:pPr>
    </w:p>
    <w:p w:rsidR="00A95432" w:rsidRPr="00CD209B" w:rsidRDefault="005E59C4" w:rsidP="00CD209B">
      <w:pPr>
        <w:pStyle w:val="ListParagraph"/>
        <w:numPr>
          <w:ilvl w:val="0"/>
          <w:numId w:val="2"/>
        </w:numPr>
        <w:spacing w:after="0" w:line="240" w:lineRule="auto"/>
        <w:ind w:left="0" w:firstLine="0"/>
        <w:rPr>
          <w:rFonts w:asciiTheme="minorHAnsi" w:hAnsiTheme="minorHAnsi" w:cstheme="minorHAnsi"/>
          <w:b/>
          <w:color w:val="000000" w:themeColor="text1"/>
          <w:highlight w:val="yellow"/>
        </w:rPr>
      </w:pPr>
      <w:r w:rsidRPr="00CD209B">
        <w:rPr>
          <w:rFonts w:asciiTheme="minorHAnsi" w:hAnsiTheme="minorHAnsi" w:cstheme="minorHAnsi"/>
          <w:b/>
          <w:color w:val="000000" w:themeColor="text1"/>
          <w:highlight w:val="yellow"/>
        </w:rPr>
        <w:t xml:space="preserve">Design the DNA origami </w:t>
      </w:r>
    </w:p>
    <w:p w:rsidR="00A95432" w:rsidRPr="00CD209B" w:rsidRDefault="00A95432" w:rsidP="00CD209B">
      <w:pPr>
        <w:spacing w:after="0" w:line="240" w:lineRule="auto"/>
        <w:rPr>
          <w:rFonts w:asciiTheme="minorHAnsi" w:hAnsiTheme="minorHAnsi" w:cstheme="minorHAnsi"/>
          <w:b/>
          <w:color w:val="000000" w:themeColor="text1"/>
          <w:highlight w:val="yellow"/>
        </w:rPr>
      </w:pPr>
    </w:p>
    <w:p w:rsidR="00A95432" w:rsidRPr="006D3412" w:rsidRDefault="005E59C4" w:rsidP="00CD209B">
      <w:pPr>
        <w:pStyle w:val="ListParagraph"/>
        <w:numPr>
          <w:ilvl w:val="1"/>
          <w:numId w:val="2"/>
        </w:numPr>
        <w:spacing w:after="0" w:line="240" w:lineRule="auto"/>
        <w:ind w:left="0" w:firstLine="0"/>
        <w:rPr>
          <w:rFonts w:asciiTheme="minorHAnsi" w:hAnsiTheme="minorHAnsi" w:cstheme="minorHAnsi"/>
          <w:color w:val="000000" w:themeColor="text1"/>
        </w:rPr>
      </w:pPr>
      <w:r w:rsidRPr="006D3412">
        <w:rPr>
          <w:rFonts w:asciiTheme="minorHAnsi" w:hAnsiTheme="minorHAnsi" w:cstheme="minorHAnsi"/>
          <w:color w:val="000000" w:themeColor="text1"/>
        </w:rPr>
        <w:t>Identify desired relative spatial arrangement of AuNRs and suitable shape of DNA origami template (</w:t>
      </w:r>
      <w:r w:rsidRPr="006D3412">
        <w:rPr>
          <w:rFonts w:asciiTheme="minorHAnsi" w:hAnsiTheme="minorHAnsi" w:cstheme="minorHAnsi"/>
          <w:b/>
          <w:color w:val="000000" w:themeColor="text1"/>
        </w:rPr>
        <w:t>Figure 1A</w:t>
      </w:r>
      <w:r w:rsidRPr="006D3412">
        <w:rPr>
          <w:rFonts w:asciiTheme="minorHAnsi" w:hAnsiTheme="minorHAnsi" w:cstheme="minorHAnsi"/>
          <w:color w:val="000000" w:themeColor="text1"/>
        </w:rPr>
        <w:t>). Estimate structural parameters of the AuNRs and the origami templates. Locate approximate positions of staples that need further modification (</w:t>
      </w:r>
      <w:r w:rsidRPr="006D3412">
        <w:rPr>
          <w:rFonts w:asciiTheme="minorHAnsi" w:hAnsiTheme="minorHAnsi" w:cstheme="minorHAnsi"/>
          <w:b/>
          <w:color w:val="000000" w:themeColor="text1"/>
        </w:rPr>
        <w:t>Figure 1B</w:t>
      </w:r>
      <w:r w:rsidRPr="006D3412">
        <w:rPr>
          <w:rFonts w:asciiTheme="minorHAnsi" w:hAnsiTheme="minorHAnsi" w:cstheme="minorHAnsi"/>
          <w:color w:val="000000" w:themeColor="text1"/>
        </w:rPr>
        <w:t>).</w:t>
      </w:r>
    </w:p>
    <w:p w:rsidR="00A95432" w:rsidRPr="00CD209B" w:rsidRDefault="00A95432" w:rsidP="00CD209B">
      <w:pPr>
        <w:pStyle w:val="ListParagraph"/>
        <w:spacing w:after="0" w:line="240" w:lineRule="auto"/>
        <w:ind w:left="0"/>
        <w:rPr>
          <w:rFonts w:asciiTheme="minorHAnsi" w:hAnsiTheme="minorHAnsi" w:cstheme="minorHAnsi"/>
          <w:color w:val="000000" w:themeColor="text1"/>
        </w:rPr>
      </w:pPr>
    </w:p>
    <w:p w:rsidR="003D75DF" w:rsidRPr="003D75DF" w:rsidRDefault="005E59C4" w:rsidP="003D75DF">
      <w:pPr>
        <w:pStyle w:val="ListParagraph"/>
        <w:numPr>
          <w:ilvl w:val="1"/>
          <w:numId w:val="2"/>
        </w:numPr>
        <w:spacing w:after="0" w:line="240" w:lineRule="auto"/>
        <w:ind w:left="0" w:firstLine="0"/>
        <w:rPr>
          <w:rFonts w:asciiTheme="minorHAnsi" w:hAnsiTheme="minorHAnsi" w:cstheme="minorHAnsi"/>
          <w:color w:val="000000" w:themeColor="text1"/>
          <w:highlight w:val="yellow"/>
        </w:rPr>
      </w:pPr>
      <w:r w:rsidRPr="00CD209B">
        <w:rPr>
          <w:rFonts w:asciiTheme="minorHAnsi" w:hAnsiTheme="minorHAnsi" w:cstheme="minorHAnsi"/>
          <w:color w:val="000000" w:themeColor="text1"/>
        </w:rPr>
        <w:t>Download and install caDNAno</w:t>
      </w:r>
      <w:r w:rsidRPr="00CD209B">
        <w:rPr>
          <w:rFonts w:asciiTheme="minorHAnsi" w:hAnsiTheme="minorHAnsi" w:cstheme="minorHAnsi"/>
          <w:vertAlign w:val="superscript"/>
        </w:rPr>
        <w:t>18</w:t>
      </w:r>
      <w:r w:rsidRPr="00CD209B">
        <w:rPr>
          <w:rFonts w:asciiTheme="minorHAnsi" w:hAnsiTheme="minorHAnsi" w:cstheme="minorHAnsi"/>
          <w:color w:val="000000" w:themeColor="text1"/>
        </w:rPr>
        <w:t xml:space="preserve"> to design DNA origami template. </w:t>
      </w:r>
      <w:r w:rsidRPr="00CD209B">
        <w:rPr>
          <w:rFonts w:asciiTheme="minorHAnsi" w:hAnsiTheme="minorHAnsi" w:cstheme="minorHAnsi"/>
          <w:color w:val="000000" w:themeColor="text1"/>
          <w:highlight w:val="yellow"/>
        </w:rPr>
        <w:t>In caDNAno, route the scaffold strand according to the desired shape of the template and generate the staple strands</w:t>
      </w:r>
      <w:ins w:id="6" w:author="Author" w:date="2018-11-29T16:24:00Z">
        <w:r w:rsidR="00D37189">
          <w:rPr>
            <w:rFonts w:asciiTheme="minorHAnsi" w:hAnsiTheme="minorHAnsi" w:cstheme="minorHAnsi"/>
            <w:color w:val="000000" w:themeColor="text1"/>
            <w:highlight w:val="yellow"/>
          </w:rPr>
          <w:t xml:space="preserve"> (</w:t>
        </w:r>
      </w:ins>
      <w:ins w:id="7" w:author="Author" w:date="2018-11-29T16:26:00Z">
        <w:r w:rsidR="00D37189">
          <w:rPr>
            <w:rFonts w:asciiTheme="minorHAnsi" w:hAnsiTheme="minorHAnsi" w:cstheme="minorHAnsi"/>
            <w:color w:val="000000" w:themeColor="text1"/>
            <w:highlight w:val="yellow"/>
          </w:rPr>
          <w:t xml:space="preserve">Click </w:t>
        </w:r>
      </w:ins>
      <w:ins w:id="8" w:author="Author" w:date="2018-11-29T16:24:00Z">
        <w:r w:rsidR="00D37189" w:rsidRPr="00D37189">
          <w:rPr>
            <w:rFonts w:asciiTheme="minorHAnsi" w:hAnsiTheme="minorHAnsi" w:cstheme="minorHAnsi"/>
            <w:b/>
            <w:color w:val="000000" w:themeColor="text1"/>
            <w:highlight w:val="yellow"/>
          </w:rPr>
          <w:t>Seq Tool</w:t>
        </w:r>
        <w:r w:rsidR="00D37189">
          <w:rPr>
            <w:rFonts w:asciiTheme="minorHAnsi" w:hAnsiTheme="minorHAnsi" w:cstheme="minorHAnsi"/>
            <w:color w:val="000000" w:themeColor="text1"/>
            <w:highlight w:val="yellow"/>
          </w:rPr>
          <w:t>)</w:t>
        </w:r>
      </w:ins>
      <w:r w:rsidRPr="00CD209B">
        <w:rPr>
          <w:rFonts w:asciiTheme="minorHAnsi" w:hAnsiTheme="minorHAnsi" w:cstheme="minorHAnsi"/>
          <w:color w:val="000000" w:themeColor="text1"/>
          <w:highlight w:val="yellow"/>
        </w:rPr>
        <w:t>.</w:t>
      </w:r>
      <w:r w:rsidRPr="00CD209B">
        <w:rPr>
          <w:rFonts w:asciiTheme="minorHAnsi" w:hAnsiTheme="minorHAnsi" w:cstheme="minorHAnsi"/>
          <w:color w:val="000000" w:themeColor="text1"/>
        </w:rPr>
        <w:t xml:space="preserve"> </w:t>
      </w:r>
      <w:ins w:id="9" w:author="Author" w:date="2018-11-29T16:25:00Z">
        <w:r w:rsidR="00D37189">
          <w:rPr>
            <w:rFonts w:asciiTheme="minorHAnsi" w:hAnsiTheme="minorHAnsi" w:cstheme="minorHAnsi"/>
            <w:color w:val="000000" w:themeColor="text1"/>
          </w:rPr>
          <w:t>C</w:t>
        </w:r>
      </w:ins>
      <w:ins w:id="10" w:author="Author" w:date="2018-11-29T16:27:00Z">
        <w:r w:rsidR="00D37189">
          <w:rPr>
            <w:rFonts w:asciiTheme="minorHAnsi" w:hAnsiTheme="minorHAnsi" w:cstheme="minorHAnsi"/>
            <w:color w:val="000000" w:themeColor="text1"/>
          </w:rPr>
          <w:t>lick</w:t>
        </w:r>
      </w:ins>
      <w:ins w:id="11" w:author="Author" w:date="2018-11-29T16:25:00Z">
        <w:r w:rsidR="00D37189">
          <w:rPr>
            <w:rFonts w:asciiTheme="minorHAnsi" w:hAnsiTheme="minorHAnsi" w:cstheme="minorHAnsi"/>
            <w:color w:val="000000" w:themeColor="text1"/>
          </w:rPr>
          <w:t xml:space="preserve"> </w:t>
        </w:r>
        <w:r w:rsidR="00D37189" w:rsidRPr="00D37189">
          <w:rPr>
            <w:rFonts w:asciiTheme="minorHAnsi" w:hAnsiTheme="minorHAnsi" w:cstheme="minorHAnsi"/>
            <w:b/>
            <w:color w:val="000000" w:themeColor="text1"/>
          </w:rPr>
          <w:t>Paint</w:t>
        </w:r>
      </w:ins>
      <w:ins w:id="12" w:author="Author" w:date="2018-11-29T16:26:00Z">
        <w:r w:rsidR="00D37189">
          <w:rPr>
            <w:rFonts w:asciiTheme="minorHAnsi" w:hAnsiTheme="minorHAnsi" w:cstheme="minorHAnsi"/>
            <w:b/>
            <w:color w:val="000000" w:themeColor="text1"/>
          </w:rPr>
          <w:t xml:space="preserve"> T</w:t>
        </w:r>
        <w:r w:rsidR="00D37189" w:rsidRPr="00D37189">
          <w:rPr>
            <w:rFonts w:asciiTheme="minorHAnsi" w:hAnsiTheme="minorHAnsi" w:cstheme="minorHAnsi"/>
            <w:b/>
            <w:color w:val="000000" w:themeColor="text1"/>
          </w:rPr>
          <w:t>ool</w:t>
        </w:r>
        <w:r w:rsidR="00D37189">
          <w:rPr>
            <w:rFonts w:asciiTheme="minorHAnsi" w:hAnsiTheme="minorHAnsi" w:cstheme="minorHAnsi"/>
            <w:color w:val="000000" w:themeColor="text1"/>
          </w:rPr>
          <w:t xml:space="preserve"> and </w:t>
        </w:r>
        <w:r w:rsidR="00D37189">
          <w:rPr>
            <w:rFonts w:asciiTheme="minorHAnsi" w:hAnsiTheme="minorHAnsi" w:cstheme="minorHAnsi"/>
            <w:color w:val="000000" w:themeColor="text1"/>
            <w:highlight w:val="yellow"/>
          </w:rPr>
          <w:t>m</w:t>
        </w:r>
      </w:ins>
      <w:del w:id="13" w:author="Author" w:date="2018-11-29T16:26:00Z">
        <w:r w:rsidRPr="00CD209B" w:rsidDel="00D37189">
          <w:rPr>
            <w:rFonts w:asciiTheme="minorHAnsi" w:hAnsiTheme="minorHAnsi" w:cstheme="minorHAnsi"/>
            <w:color w:val="000000" w:themeColor="text1"/>
            <w:highlight w:val="yellow"/>
          </w:rPr>
          <w:delText>M</w:delText>
        </w:r>
      </w:del>
      <w:r w:rsidRPr="00CD209B">
        <w:rPr>
          <w:rFonts w:asciiTheme="minorHAnsi" w:hAnsiTheme="minorHAnsi" w:cstheme="minorHAnsi"/>
          <w:color w:val="000000" w:themeColor="text1"/>
          <w:highlight w:val="yellow"/>
        </w:rPr>
        <w:t>ark the staple strands that require further modification</w:t>
      </w:r>
      <w:r w:rsidR="003D75DF">
        <w:rPr>
          <w:rFonts w:asciiTheme="minorHAnsi" w:hAnsiTheme="minorHAnsi" w:cstheme="minorHAnsi"/>
          <w:color w:val="000000" w:themeColor="text1"/>
          <w:highlight w:val="yellow"/>
        </w:rPr>
        <w:t xml:space="preserve">, i.e., </w:t>
      </w:r>
      <w:r w:rsidRPr="00CD209B">
        <w:rPr>
          <w:rFonts w:asciiTheme="minorHAnsi" w:hAnsiTheme="minorHAnsi" w:cstheme="minorHAnsi"/>
          <w:color w:val="000000" w:themeColor="text1"/>
          <w:highlight w:val="yellow"/>
        </w:rPr>
        <w:t xml:space="preserve"> (</w:t>
      </w:r>
      <w:r w:rsidRPr="00CD209B">
        <w:rPr>
          <w:rFonts w:asciiTheme="minorHAnsi" w:hAnsiTheme="minorHAnsi" w:cstheme="minorHAnsi"/>
          <w:b/>
          <w:color w:val="000000" w:themeColor="text1"/>
          <w:highlight w:val="yellow"/>
        </w:rPr>
        <w:t>Figure 1C</w:t>
      </w:r>
      <w:r w:rsidRPr="00CD209B">
        <w:rPr>
          <w:rFonts w:asciiTheme="minorHAnsi" w:hAnsiTheme="minorHAnsi" w:cstheme="minorHAnsi"/>
          <w:color w:val="000000" w:themeColor="text1"/>
          <w:highlight w:val="yellow"/>
        </w:rPr>
        <w:t xml:space="preserve">). </w:t>
      </w:r>
    </w:p>
    <w:p w:rsidR="003D75DF" w:rsidRPr="003D75DF" w:rsidRDefault="003D75DF" w:rsidP="003D75DF">
      <w:pPr>
        <w:pStyle w:val="ListParagraph"/>
        <w:rPr>
          <w:rFonts w:asciiTheme="minorHAnsi" w:hAnsiTheme="minorHAnsi" w:cstheme="minorHAnsi"/>
          <w:color w:val="000000" w:themeColor="text1"/>
        </w:rPr>
      </w:pPr>
    </w:p>
    <w:p w:rsidR="00A95432" w:rsidRPr="003D75DF" w:rsidRDefault="00D37189" w:rsidP="003D75DF">
      <w:pPr>
        <w:pStyle w:val="ListParagraph"/>
        <w:numPr>
          <w:ilvl w:val="1"/>
          <w:numId w:val="2"/>
        </w:numPr>
        <w:spacing w:after="0" w:line="240" w:lineRule="auto"/>
        <w:ind w:left="0" w:firstLine="0"/>
        <w:rPr>
          <w:rFonts w:asciiTheme="minorHAnsi" w:hAnsiTheme="minorHAnsi" w:cstheme="minorHAnsi"/>
          <w:color w:val="000000" w:themeColor="text1"/>
          <w:highlight w:val="yellow"/>
        </w:rPr>
      </w:pPr>
      <w:ins w:id="14" w:author="Author" w:date="2018-11-29T16:27:00Z">
        <w:r w:rsidRPr="00475C52">
          <w:rPr>
            <w:rFonts w:asciiTheme="minorHAnsi" w:hAnsiTheme="minorHAnsi" w:cstheme="minorHAnsi"/>
            <w:color w:val="000000" w:themeColor="text1"/>
            <w:highlight w:val="yellow"/>
          </w:rPr>
          <w:t>Click</w:t>
        </w:r>
      </w:ins>
      <w:ins w:id="15" w:author="Author" w:date="2018-11-29T16:28:00Z">
        <w:r w:rsidRPr="00475C52">
          <w:rPr>
            <w:rFonts w:asciiTheme="minorHAnsi" w:hAnsiTheme="minorHAnsi" w:cstheme="minorHAnsi"/>
            <w:color w:val="000000" w:themeColor="text1"/>
            <w:highlight w:val="yellow"/>
          </w:rPr>
          <w:t xml:space="preserve"> </w:t>
        </w:r>
        <w:r w:rsidRPr="00475C52">
          <w:rPr>
            <w:rFonts w:asciiTheme="minorHAnsi" w:hAnsiTheme="minorHAnsi" w:cstheme="minorHAnsi"/>
            <w:b/>
            <w:color w:val="000000" w:themeColor="text1"/>
            <w:highlight w:val="yellow"/>
          </w:rPr>
          <w:t>Export</w:t>
        </w:r>
      </w:ins>
      <w:ins w:id="16" w:author="Author" w:date="2018-11-29T16:27:00Z">
        <w:r w:rsidRPr="00475C52">
          <w:rPr>
            <w:rFonts w:asciiTheme="minorHAnsi" w:hAnsiTheme="minorHAnsi" w:cstheme="minorHAnsi"/>
            <w:b/>
            <w:color w:val="000000" w:themeColor="text1"/>
            <w:highlight w:val="yellow"/>
          </w:rPr>
          <w:t xml:space="preserve"> Tool</w:t>
        </w:r>
      </w:ins>
      <w:r w:rsidR="005E59C4" w:rsidRPr="00475C52">
        <w:rPr>
          <w:rFonts w:asciiTheme="minorHAnsi" w:hAnsiTheme="minorHAnsi" w:cstheme="minorHAnsi"/>
          <w:color w:val="000000" w:themeColor="text1"/>
          <w:highlight w:val="yellow"/>
        </w:rPr>
        <w:t xml:space="preserve"> </w:t>
      </w:r>
      <w:ins w:id="17" w:author="Author" w:date="2018-11-30T09:56:00Z">
        <w:r w:rsidR="00475C52" w:rsidRPr="00475C52">
          <w:rPr>
            <w:rFonts w:asciiTheme="minorHAnsi" w:hAnsiTheme="minorHAnsi" w:cstheme="minorHAnsi"/>
            <w:color w:val="000000" w:themeColor="text1"/>
            <w:highlight w:val="yellow"/>
          </w:rPr>
          <w:t>to</w:t>
        </w:r>
      </w:ins>
      <w:ins w:id="18" w:author="Author" w:date="2018-11-29T16:27:00Z">
        <w:r w:rsidRPr="00475C52">
          <w:rPr>
            <w:rFonts w:asciiTheme="minorHAnsi" w:hAnsiTheme="minorHAnsi" w:cstheme="minorHAnsi"/>
            <w:color w:val="000000" w:themeColor="text1"/>
            <w:highlight w:val="yellow"/>
          </w:rPr>
          <w:t xml:space="preserve"> export </w:t>
        </w:r>
      </w:ins>
      <w:r w:rsidR="005E59C4" w:rsidRPr="00475C52">
        <w:rPr>
          <w:rFonts w:asciiTheme="minorHAnsi" w:hAnsiTheme="minorHAnsi" w:cstheme="minorHAnsi"/>
          <w:color w:val="000000" w:themeColor="text1"/>
          <w:highlight w:val="yellow"/>
        </w:rPr>
        <w:t>the DNA staple sequences (</w:t>
      </w:r>
      <w:r w:rsidR="005E59C4" w:rsidRPr="00475C52">
        <w:rPr>
          <w:rFonts w:asciiTheme="minorHAnsi" w:hAnsiTheme="minorHAnsi" w:cstheme="minorHAnsi"/>
          <w:b/>
          <w:color w:val="000000" w:themeColor="text1"/>
          <w:highlight w:val="yellow"/>
        </w:rPr>
        <w:t>Figure 1C</w:t>
      </w:r>
      <w:r w:rsidR="005E59C4" w:rsidRPr="00475C52">
        <w:rPr>
          <w:rFonts w:asciiTheme="minorHAnsi" w:hAnsiTheme="minorHAnsi" w:cstheme="minorHAnsi"/>
          <w:color w:val="000000" w:themeColor="text1"/>
          <w:highlight w:val="yellow"/>
        </w:rPr>
        <w:t>)</w:t>
      </w:r>
      <w:r w:rsidRPr="00475C52">
        <w:rPr>
          <w:rFonts w:asciiTheme="minorHAnsi" w:hAnsiTheme="minorHAnsi" w:cstheme="minorHAnsi"/>
          <w:color w:val="000000" w:themeColor="text1"/>
          <w:highlight w:val="yellow"/>
        </w:rPr>
        <w:t xml:space="preserve"> </w:t>
      </w:r>
      <w:ins w:id="19" w:author="Author" w:date="2018-11-30T09:57:00Z">
        <w:r w:rsidR="00475C52" w:rsidRPr="00475C52">
          <w:rPr>
            <w:rFonts w:asciiTheme="minorHAnsi" w:hAnsiTheme="minorHAnsi" w:cstheme="minorHAnsi"/>
            <w:color w:val="000000" w:themeColor="text1"/>
            <w:highlight w:val="yellow"/>
          </w:rPr>
          <w:t xml:space="preserve">to </w:t>
        </w:r>
        <w:r w:rsidR="00475C52" w:rsidRPr="00475C52">
          <w:rPr>
            <w:highlight w:val="yellow"/>
          </w:rPr>
          <w:t>csv file</w:t>
        </w:r>
      </w:ins>
      <w:r w:rsidR="005E59C4" w:rsidRPr="00475C52">
        <w:rPr>
          <w:highlight w:val="yellow"/>
        </w:rPr>
        <w:t>.</w:t>
      </w:r>
      <w:r w:rsidR="005E59C4" w:rsidRPr="00D37189">
        <w:t xml:space="preserve"> </w:t>
      </w:r>
      <w:del w:id="20" w:author="Author" w:date="2018-11-30T09:52:00Z">
        <w:r w:rsidR="005E59C4" w:rsidRPr="003D75DF" w:rsidDel="00475C52">
          <w:rPr>
            <w:highlight w:val="yellow"/>
          </w:rPr>
          <w:delText>Add polyA</w:delText>
        </w:r>
        <w:r w:rsidR="005E59C4" w:rsidRPr="003D75DF" w:rsidDel="00475C52">
          <w:rPr>
            <w:highlight w:val="yellow"/>
            <w:vertAlign w:val="subscript"/>
          </w:rPr>
          <w:delText>10</w:delText>
        </w:r>
        <w:r w:rsidR="003C41A3" w:rsidRPr="003D75DF" w:rsidDel="00475C52">
          <w:rPr>
            <w:highlight w:val="yellow"/>
          </w:rPr>
          <w:delText xml:space="preserve"> s</w:delText>
        </w:r>
        <w:r w:rsidR="005E59C4" w:rsidRPr="003D75DF" w:rsidDel="00475C52">
          <w:rPr>
            <w:highlight w:val="yellow"/>
          </w:rPr>
          <w:delText xml:space="preserve">equence at the end of the staples </w:delText>
        </w:r>
        <w:r w:rsidR="00317D15" w:rsidRPr="003D75DF" w:rsidDel="00475C52">
          <w:rPr>
            <w:highlight w:val="yellow"/>
          </w:rPr>
          <w:delText xml:space="preserve">used </w:delText>
        </w:r>
        <w:r w:rsidR="005E59C4" w:rsidRPr="003D75DF" w:rsidDel="00475C52">
          <w:rPr>
            <w:highlight w:val="yellow"/>
          </w:rPr>
          <w:delText xml:space="preserve">for AuNRs assembly (handles). </w:delText>
        </w:r>
      </w:del>
    </w:p>
    <w:p w:rsidR="00A95432" w:rsidRPr="00CD209B" w:rsidDel="00475C52" w:rsidRDefault="00A95432" w:rsidP="00CD209B">
      <w:pPr>
        <w:pStyle w:val="ListParagraph"/>
        <w:numPr>
          <w:ilvl w:val="255"/>
          <w:numId w:val="0"/>
        </w:numPr>
        <w:spacing w:after="0" w:line="240" w:lineRule="auto"/>
        <w:rPr>
          <w:del w:id="21" w:author="Author" w:date="2018-11-30T09:56:00Z"/>
          <w:rFonts w:asciiTheme="minorHAnsi" w:hAnsiTheme="minorHAnsi" w:cstheme="minorHAnsi"/>
          <w:color w:val="000000" w:themeColor="text1"/>
        </w:rPr>
      </w:pPr>
    </w:p>
    <w:p w:rsidR="00A95432" w:rsidRPr="00CD209B" w:rsidDel="00475C52" w:rsidRDefault="005E59C4" w:rsidP="00CD209B">
      <w:pPr>
        <w:pStyle w:val="ListParagraph"/>
        <w:spacing w:after="0" w:line="240" w:lineRule="auto"/>
        <w:ind w:left="0"/>
        <w:rPr>
          <w:moveFrom w:id="22" w:author="Author" w:date="2018-11-30T09:52:00Z"/>
          <w:rFonts w:asciiTheme="minorHAnsi" w:hAnsiTheme="minorHAnsi" w:cstheme="minorHAnsi"/>
          <w:color w:val="000000" w:themeColor="text1"/>
        </w:rPr>
      </w:pPr>
      <w:moveFromRangeStart w:id="23" w:author="Author" w:date="2018-11-30T09:52:00Z" w:name="move531334863"/>
      <w:moveFrom w:id="24" w:author="Author" w:date="2018-11-30T09:52:00Z">
        <w:r w:rsidRPr="00CD209B" w:rsidDel="00475C52">
          <w:rPr>
            <w:rFonts w:asciiTheme="minorHAnsi" w:hAnsiTheme="minorHAnsi" w:cstheme="minorHAnsi"/>
            <w:color w:val="000000" w:themeColor="text1"/>
          </w:rPr>
          <w:t xml:space="preserve">Note: assemblies in the representative results contain 36 handles protruding at 3’ end of </w:t>
        </w:r>
        <w:r w:rsidRPr="00CD209B" w:rsidDel="00475C52">
          <w:rPr>
            <w:rFonts w:asciiTheme="minorHAnsi" w:hAnsiTheme="minorHAnsi" w:cstheme="minorHAnsi"/>
            <w:color w:val="000000" w:themeColor="text1"/>
            <w:lang w:val="en-GB"/>
          </w:rPr>
          <w:t xml:space="preserve">the </w:t>
        </w:r>
        <w:r w:rsidRPr="00CD209B" w:rsidDel="00475C52">
          <w:rPr>
            <w:rFonts w:asciiTheme="minorHAnsi" w:hAnsiTheme="minorHAnsi" w:cstheme="minorHAnsi"/>
            <w:color w:val="000000" w:themeColor="text1"/>
          </w:rPr>
          <w:t>staple strands, 18 on each DNA origami bundle equally distributed on 2 parallel helices every 21 nt.  The distance between the first and the last handle position is 168 nt, approximately 57 nm (see the attached caDNAno file).</w:t>
        </w:r>
      </w:moveFrom>
    </w:p>
    <w:moveFromRangeEnd w:id="23"/>
    <w:p w:rsidR="00A95432" w:rsidRPr="00CD209B" w:rsidRDefault="00A95432" w:rsidP="00CD209B">
      <w:pPr>
        <w:pStyle w:val="ListParagraph"/>
        <w:spacing w:after="0" w:line="240" w:lineRule="auto"/>
        <w:ind w:left="0"/>
        <w:rPr>
          <w:rFonts w:asciiTheme="minorHAnsi" w:hAnsiTheme="minorHAnsi" w:cstheme="minorHAnsi"/>
          <w:color w:val="000000" w:themeColor="text1"/>
        </w:rPr>
      </w:pPr>
    </w:p>
    <w:p w:rsidR="00475C52" w:rsidRDefault="005E59C4" w:rsidP="00475C52">
      <w:pPr>
        <w:pStyle w:val="ListParagraph"/>
        <w:numPr>
          <w:ilvl w:val="1"/>
          <w:numId w:val="2"/>
        </w:numPr>
        <w:spacing w:after="0" w:line="240" w:lineRule="auto"/>
        <w:ind w:left="0" w:firstLine="0"/>
        <w:rPr>
          <w:ins w:id="25" w:author="Author" w:date="2018-11-30T09:55:00Z"/>
          <w:rFonts w:asciiTheme="minorHAnsi" w:hAnsiTheme="minorHAnsi" w:cstheme="minorHAnsi"/>
          <w:color w:val="000000" w:themeColor="text1"/>
        </w:rPr>
      </w:pPr>
      <w:r w:rsidRPr="00475C52">
        <w:rPr>
          <w:rFonts w:asciiTheme="minorHAnsi" w:hAnsiTheme="minorHAnsi" w:cstheme="minorHAnsi"/>
          <w:color w:val="000000" w:themeColor="text1"/>
        </w:rPr>
        <w:t xml:space="preserve">Design double-stranded locks to fix the angle </w:t>
      </w:r>
      <w:r w:rsidRPr="00475C52">
        <w:rPr>
          <w:rFonts w:asciiTheme="minorHAnsi" w:hAnsiTheme="minorHAnsi" w:cstheme="minorHAnsi"/>
          <w:i/>
          <w:color w:val="000000" w:themeColor="text1"/>
        </w:rPr>
        <w:t>Θ</w:t>
      </w:r>
      <w:r w:rsidRPr="00475C52">
        <w:rPr>
          <w:rFonts w:asciiTheme="minorHAnsi" w:hAnsiTheme="minorHAnsi" w:cstheme="minorHAnsi"/>
          <w:color w:val="000000" w:themeColor="text1"/>
        </w:rPr>
        <w:t xml:space="preserve"> between the two origami bundles. Depending on the relative orientation of the two bundles, the origami construct can adapt left- or right-handed (LH/RH) chiral spatial configuration (</w:t>
      </w:r>
      <w:r w:rsidRPr="00475C52">
        <w:rPr>
          <w:rFonts w:asciiTheme="minorHAnsi" w:hAnsiTheme="minorHAnsi" w:cstheme="minorHAnsi"/>
          <w:b/>
          <w:color w:val="000000" w:themeColor="text1"/>
        </w:rPr>
        <w:t>Figure 1B</w:t>
      </w:r>
      <w:r w:rsidRPr="00475C52">
        <w:rPr>
          <w:rFonts w:asciiTheme="minorHAnsi" w:hAnsiTheme="minorHAnsi" w:cstheme="minorHAnsi"/>
          <w:color w:val="000000" w:themeColor="text1"/>
        </w:rPr>
        <w:t xml:space="preserve">). </w:t>
      </w:r>
      <w:del w:id="26" w:author="Author" w:date="2018-11-30T09:55:00Z">
        <w:r w:rsidRPr="00CD209B" w:rsidDel="00475C52">
          <w:rPr>
            <w:rFonts w:asciiTheme="minorHAnsi" w:hAnsiTheme="minorHAnsi" w:cstheme="minorHAnsi"/>
            <w:color w:val="000000" w:themeColor="text1"/>
          </w:rPr>
          <w:delText xml:space="preserve">Modify the staple strands on the designed lock sites with lock sequences. </w:delText>
        </w:r>
      </w:del>
    </w:p>
    <w:p w:rsidR="00475C52" w:rsidRPr="00475C52" w:rsidRDefault="00475C52" w:rsidP="00475C52">
      <w:pPr>
        <w:pStyle w:val="ListParagraph"/>
        <w:spacing w:after="0" w:line="240" w:lineRule="auto"/>
        <w:ind w:left="0"/>
        <w:rPr>
          <w:ins w:id="27" w:author="Author" w:date="2018-11-30T09:52:00Z"/>
          <w:rFonts w:asciiTheme="minorHAnsi" w:hAnsiTheme="minorHAnsi" w:cstheme="minorHAnsi"/>
          <w:color w:val="000000" w:themeColor="text1"/>
        </w:rPr>
      </w:pPr>
    </w:p>
    <w:p w:rsidR="00475C52" w:rsidRPr="006D3412" w:rsidRDefault="00475C52" w:rsidP="00475C52">
      <w:pPr>
        <w:pStyle w:val="ListParagraph"/>
        <w:numPr>
          <w:ilvl w:val="1"/>
          <w:numId w:val="2"/>
        </w:numPr>
        <w:spacing w:after="0" w:line="240" w:lineRule="auto"/>
        <w:ind w:left="0" w:firstLine="0"/>
        <w:rPr>
          <w:ins w:id="28" w:author="Author" w:date="2018-11-30T09:52:00Z"/>
          <w:rFonts w:asciiTheme="minorHAnsi" w:hAnsiTheme="minorHAnsi" w:cstheme="minorHAnsi"/>
          <w:color w:val="000000" w:themeColor="text1"/>
          <w:highlight w:val="yellow"/>
        </w:rPr>
      </w:pPr>
      <w:ins w:id="29" w:author="Author" w:date="2018-11-30T09:52:00Z">
        <w:r w:rsidRPr="006D3412">
          <w:rPr>
            <w:rFonts w:asciiTheme="minorHAnsi" w:hAnsiTheme="minorHAnsi" w:cstheme="minorHAnsi"/>
            <w:color w:val="000000" w:themeColor="text1"/>
            <w:highlight w:val="yellow"/>
          </w:rPr>
          <w:t>Import the</w:t>
        </w:r>
      </w:ins>
      <w:ins w:id="30" w:author="Author" w:date="2018-11-30T10:04:00Z">
        <w:r w:rsidR="006D3412">
          <w:rPr>
            <w:rFonts w:asciiTheme="minorHAnsi" w:hAnsiTheme="minorHAnsi" w:cstheme="minorHAnsi"/>
            <w:color w:val="000000" w:themeColor="text1"/>
            <w:highlight w:val="yellow"/>
          </w:rPr>
          <w:t xml:space="preserve"> staples</w:t>
        </w:r>
      </w:ins>
      <w:ins w:id="31" w:author="Author" w:date="2018-11-30T09:52:00Z">
        <w:r w:rsidRPr="006D3412">
          <w:rPr>
            <w:rFonts w:asciiTheme="minorHAnsi" w:hAnsiTheme="minorHAnsi" w:cstheme="minorHAnsi"/>
            <w:color w:val="000000" w:themeColor="text1"/>
            <w:highlight w:val="yellow"/>
          </w:rPr>
          <w:t xml:space="preserve"> csv file in</w:t>
        </w:r>
      </w:ins>
      <w:ins w:id="32" w:author="Author" w:date="2018-11-30T09:54:00Z">
        <w:r w:rsidRPr="006D3412">
          <w:rPr>
            <w:rFonts w:asciiTheme="minorHAnsi" w:hAnsiTheme="minorHAnsi" w:cstheme="minorHAnsi"/>
            <w:color w:val="000000" w:themeColor="text1"/>
            <w:highlight w:val="yellow"/>
          </w:rPr>
          <w:t xml:space="preserve"> a</w:t>
        </w:r>
      </w:ins>
      <w:ins w:id="33" w:author="Author" w:date="2018-11-30T09:52:00Z">
        <w:r w:rsidRPr="006D3412">
          <w:rPr>
            <w:rFonts w:asciiTheme="minorHAnsi" w:hAnsiTheme="minorHAnsi" w:cstheme="minorHAnsi"/>
            <w:color w:val="000000" w:themeColor="text1"/>
            <w:highlight w:val="yellow"/>
          </w:rPr>
          <w:t xml:space="preserve"> spreadsheet application. </w:t>
        </w:r>
      </w:ins>
      <w:ins w:id="34" w:author="Author" w:date="2018-11-30T09:54:00Z">
        <w:r w:rsidRPr="006D3412">
          <w:rPr>
            <w:rFonts w:asciiTheme="minorHAnsi" w:hAnsiTheme="minorHAnsi" w:cstheme="minorHAnsi"/>
            <w:color w:val="000000" w:themeColor="text1"/>
            <w:highlight w:val="yellow"/>
          </w:rPr>
          <w:t>A</w:t>
        </w:r>
      </w:ins>
      <w:ins w:id="35" w:author="Author" w:date="2018-11-30T09:52:00Z">
        <w:r w:rsidRPr="006D3412">
          <w:rPr>
            <w:rFonts w:asciiTheme="minorHAnsi" w:hAnsiTheme="minorHAnsi" w:cstheme="minorHAnsi"/>
            <w:color w:val="000000" w:themeColor="text1"/>
            <w:highlight w:val="yellow"/>
          </w:rPr>
          <w:t>dd polyA</w:t>
        </w:r>
        <w:r w:rsidRPr="006D3412">
          <w:rPr>
            <w:rFonts w:asciiTheme="minorHAnsi" w:hAnsiTheme="minorHAnsi" w:cstheme="minorHAnsi"/>
            <w:color w:val="000000" w:themeColor="text1"/>
            <w:highlight w:val="yellow"/>
            <w:vertAlign w:val="subscript"/>
          </w:rPr>
          <w:t>10</w:t>
        </w:r>
        <w:r w:rsidRPr="006D3412">
          <w:rPr>
            <w:rFonts w:asciiTheme="minorHAnsi" w:hAnsiTheme="minorHAnsi" w:cstheme="minorHAnsi"/>
            <w:color w:val="000000" w:themeColor="text1"/>
            <w:highlight w:val="yellow"/>
          </w:rPr>
          <w:t xml:space="preserve"> sequence at the end of the staples used for AuNRs assembly (handles). </w:t>
        </w:r>
      </w:ins>
      <w:ins w:id="36" w:author="Author" w:date="2018-11-30T09:55:00Z">
        <w:r w:rsidRPr="006D3412">
          <w:rPr>
            <w:rFonts w:asciiTheme="minorHAnsi" w:hAnsiTheme="minorHAnsi" w:cstheme="minorHAnsi"/>
            <w:color w:val="000000" w:themeColor="text1"/>
            <w:highlight w:val="yellow"/>
          </w:rPr>
          <w:t>Modify the staple strands on the designed lock sites with lock sequences.</w:t>
        </w:r>
      </w:ins>
    </w:p>
    <w:p w:rsidR="00475C52" w:rsidRDefault="00475C52" w:rsidP="00475C52">
      <w:pPr>
        <w:spacing w:after="0" w:line="240" w:lineRule="auto"/>
        <w:rPr>
          <w:ins w:id="37" w:author="Author" w:date="2018-11-30T09:52:00Z"/>
          <w:rFonts w:asciiTheme="minorHAnsi" w:hAnsiTheme="minorHAnsi" w:cstheme="minorHAnsi"/>
          <w:color w:val="000000" w:themeColor="text1"/>
        </w:rPr>
      </w:pPr>
    </w:p>
    <w:p w:rsidR="00475C52" w:rsidRPr="00CD209B" w:rsidRDefault="00475C52" w:rsidP="00475C52">
      <w:pPr>
        <w:pStyle w:val="ListParagraph"/>
        <w:spacing w:after="0" w:line="240" w:lineRule="auto"/>
        <w:ind w:left="0"/>
        <w:rPr>
          <w:moveTo w:id="38" w:author="Author" w:date="2018-11-30T09:52:00Z"/>
          <w:rFonts w:asciiTheme="minorHAnsi" w:hAnsiTheme="minorHAnsi" w:cstheme="minorHAnsi"/>
          <w:color w:val="000000" w:themeColor="text1"/>
        </w:rPr>
      </w:pPr>
      <w:moveToRangeStart w:id="39" w:author="Author" w:date="2018-11-30T09:52:00Z" w:name="move531334863"/>
      <w:moveTo w:id="40" w:author="Author" w:date="2018-11-30T09:52:00Z">
        <w:r w:rsidRPr="00CD209B">
          <w:rPr>
            <w:rFonts w:asciiTheme="minorHAnsi" w:hAnsiTheme="minorHAnsi" w:cstheme="minorHAnsi"/>
            <w:color w:val="000000" w:themeColor="text1"/>
          </w:rPr>
          <w:t xml:space="preserve">Note: assemblies in the representative results contain 36 handles protruding at 3’ end of </w:t>
        </w:r>
        <w:r w:rsidRPr="00CD209B">
          <w:rPr>
            <w:rFonts w:asciiTheme="minorHAnsi" w:hAnsiTheme="minorHAnsi" w:cstheme="minorHAnsi"/>
            <w:color w:val="000000" w:themeColor="text1"/>
            <w:lang w:val="en-GB"/>
          </w:rPr>
          <w:t xml:space="preserve">the </w:t>
        </w:r>
        <w:r w:rsidRPr="00CD209B">
          <w:rPr>
            <w:rFonts w:asciiTheme="minorHAnsi" w:hAnsiTheme="minorHAnsi" w:cstheme="minorHAnsi"/>
            <w:color w:val="000000" w:themeColor="text1"/>
          </w:rPr>
          <w:t>staple strands, 18 on each DNA origami bundle equally distributed on 2 parallel helices every 21 nt.  The distance between the first and the last handle position is 168 nt, approximately 57 nm (see the attached caDNAno file).</w:t>
        </w:r>
      </w:moveTo>
    </w:p>
    <w:moveToRangeEnd w:id="39"/>
    <w:p w:rsidR="00475C52" w:rsidRPr="00475C52" w:rsidRDefault="00475C52" w:rsidP="00475C52">
      <w:pPr>
        <w:spacing w:after="0" w:line="240" w:lineRule="auto"/>
        <w:rPr>
          <w:rFonts w:asciiTheme="minorHAnsi" w:hAnsiTheme="minorHAnsi" w:cstheme="minorHAnsi"/>
          <w:color w:val="000000" w:themeColor="text1"/>
        </w:rPr>
      </w:pPr>
    </w:p>
    <w:p w:rsidR="00A95432" w:rsidRPr="00CD209B" w:rsidRDefault="00A95432" w:rsidP="00CD209B">
      <w:pPr>
        <w:pStyle w:val="ListParagraph"/>
        <w:spacing w:after="0" w:line="240" w:lineRule="auto"/>
        <w:ind w:left="0"/>
        <w:rPr>
          <w:rFonts w:asciiTheme="minorHAnsi" w:hAnsiTheme="minorHAnsi" w:cstheme="minorHAnsi"/>
          <w:color w:val="000000" w:themeColor="text1"/>
          <w:highlight w:val="yellow"/>
        </w:rPr>
      </w:pPr>
    </w:p>
    <w:p w:rsidR="00A95432" w:rsidRPr="00CD209B" w:rsidRDefault="005E59C4" w:rsidP="00CD209B">
      <w:pPr>
        <w:pStyle w:val="ListParagraph"/>
        <w:numPr>
          <w:ilvl w:val="0"/>
          <w:numId w:val="2"/>
        </w:numPr>
        <w:spacing w:after="0" w:line="240" w:lineRule="auto"/>
        <w:ind w:left="0" w:firstLine="0"/>
        <w:rPr>
          <w:rFonts w:asciiTheme="minorHAnsi" w:hAnsiTheme="minorHAnsi" w:cstheme="minorHAnsi"/>
          <w:b/>
          <w:color w:val="000000" w:themeColor="text1"/>
          <w:highlight w:val="yellow"/>
        </w:rPr>
      </w:pPr>
      <w:r w:rsidRPr="00CD209B">
        <w:rPr>
          <w:rFonts w:asciiTheme="minorHAnsi" w:hAnsiTheme="minorHAnsi" w:cstheme="minorHAnsi"/>
          <w:b/>
          <w:color w:val="000000" w:themeColor="text1"/>
          <w:highlight w:val="yellow"/>
        </w:rPr>
        <w:t>Assembly of the DNA origami templates</w:t>
      </w:r>
    </w:p>
    <w:p w:rsidR="00A95432" w:rsidRPr="00CD209B" w:rsidRDefault="00A95432" w:rsidP="00CD209B">
      <w:pPr>
        <w:spacing w:after="0" w:line="240" w:lineRule="auto"/>
        <w:rPr>
          <w:rFonts w:asciiTheme="minorHAnsi" w:hAnsiTheme="minorHAnsi" w:cstheme="minorHAnsi"/>
          <w:b/>
          <w:color w:val="000000" w:themeColor="text1"/>
        </w:rPr>
      </w:pPr>
    </w:p>
    <w:p w:rsidR="00A95432" w:rsidRPr="00CD209B" w:rsidRDefault="005E59C4" w:rsidP="00CD209B">
      <w:pPr>
        <w:pStyle w:val="ListParagraph"/>
        <w:numPr>
          <w:ilvl w:val="1"/>
          <w:numId w:val="2"/>
        </w:numPr>
        <w:spacing w:after="0" w:line="240" w:lineRule="auto"/>
        <w:ind w:left="0" w:firstLine="0"/>
        <w:rPr>
          <w:rFonts w:asciiTheme="minorHAnsi" w:hAnsiTheme="minorHAnsi" w:cstheme="minorHAnsi"/>
          <w:b/>
          <w:color w:val="000000" w:themeColor="text1"/>
          <w:highlight w:val="yellow"/>
        </w:rPr>
      </w:pPr>
      <w:r w:rsidRPr="00CD209B">
        <w:rPr>
          <w:rFonts w:asciiTheme="minorHAnsi" w:hAnsiTheme="minorHAnsi" w:cstheme="minorHAnsi"/>
          <w:color w:val="000000" w:themeColor="text1"/>
          <w:highlight w:val="yellow"/>
        </w:rPr>
        <w:t>Prepare working stock of staple stands (SM), including strands with handles</w:t>
      </w:r>
      <w:r w:rsidRPr="00CD209B">
        <w:rPr>
          <w:rFonts w:asciiTheme="minorHAnsi" w:hAnsiTheme="minorHAnsi" w:cstheme="minorHAnsi"/>
          <w:color w:val="000000" w:themeColor="text1"/>
          <w:highlight w:val="yellow"/>
          <w:lang w:val="en-GB"/>
        </w:rPr>
        <w:t xml:space="preserve"> and locks</w:t>
      </w:r>
      <w:r w:rsidRPr="00CD209B">
        <w:rPr>
          <w:rFonts w:asciiTheme="minorHAnsi" w:hAnsiTheme="minorHAnsi" w:cstheme="minorHAnsi"/>
          <w:color w:val="000000" w:themeColor="text1"/>
          <w:highlight w:val="yellow"/>
        </w:rPr>
        <w:t xml:space="preserve">, by </w:t>
      </w:r>
      <w:r w:rsidRPr="00CD209B">
        <w:rPr>
          <w:rFonts w:asciiTheme="minorHAnsi" w:hAnsiTheme="minorHAnsi" w:cstheme="minorHAnsi"/>
          <w:color w:val="000000" w:themeColor="text1"/>
          <w:highlight w:val="yellow"/>
          <w:lang w:val="en-GB"/>
        </w:rPr>
        <w:t>mixing</w:t>
      </w:r>
      <w:r w:rsidRPr="00CD209B">
        <w:rPr>
          <w:rFonts w:asciiTheme="minorHAnsi" w:hAnsiTheme="minorHAnsi" w:cstheme="minorHAnsi"/>
          <w:color w:val="000000" w:themeColor="text1"/>
          <w:highlight w:val="yellow"/>
        </w:rPr>
        <w:t xml:space="preserve"> equal amounts of concentration-normalized staple oligonucleotides</w:t>
      </w:r>
      <w:r w:rsidRPr="00CD209B">
        <w:rPr>
          <w:rFonts w:asciiTheme="minorHAnsi" w:hAnsiTheme="minorHAnsi" w:cstheme="minorHAnsi"/>
          <w:color w:val="000000" w:themeColor="text1"/>
          <w:highlight w:val="yellow"/>
          <w:lang w:val="en-GB"/>
        </w:rPr>
        <w:t>, e.g.</w:t>
      </w:r>
      <w:r w:rsidR="00317D15" w:rsidRPr="00CD209B">
        <w:rPr>
          <w:rFonts w:asciiTheme="minorHAnsi" w:hAnsiTheme="minorHAnsi" w:cstheme="minorHAnsi"/>
          <w:i/>
          <w:color w:val="000000" w:themeColor="text1"/>
          <w:highlight w:val="yellow"/>
          <w:lang w:val="en-GB"/>
        </w:rPr>
        <w:t>,</w:t>
      </w:r>
      <w:r w:rsidRPr="00CD209B">
        <w:rPr>
          <w:rFonts w:asciiTheme="minorHAnsi" w:hAnsiTheme="minorHAnsi" w:cstheme="minorHAnsi"/>
          <w:color w:val="000000" w:themeColor="text1"/>
          <w:highlight w:val="yellow"/>
          <w:lang w:val="en-GB"/>
        </w:rPr>
        <w:t xml:space="preserve"> 100 μM)</w:t>
      </w:r>
      <w:r w:rsidRPr="00CD209B">
        <w:rPr>
          <w:rFonts w:asciiTheme="minorHAnsi" w:hAnsiTheme="minorHAnsi" w:cstheme="minorHAnsi"/>
          <w:color w:val="000000" w:themeColor="text1"/>
          <w:highlight w:val="yellow"/>
        </w:rPr>
        <w:t>.</w:t>
      </w:r>
    </w:p>
    <w:p w:rsidR="00CD209B" w:rsidRPr="00CD209B" w:rsidRDefault="00CD209B" w:rsidP="00CD209B">
      <w:pPr>
        <w:spacing w:after="0" w:line="240" w:lineRule="auto"/>
        <w:rPr>
          <w:rFonts w:asciiTheme="minorHAnsi" w:hAnsiTheme="minorHAnsi" w:cstheme="minorHAnsi"/>
          <w:color w:val="000000" w:themeColor="text1"/>
        </w:rPr>
      </w:pPr>
    </w:p>
    <w:p w:rsidR="00A95432" w:rsidRPr="00CD209B" w:rsidRDefault="005E59C4" w:rsidP="00CD209B">
      <w:pPr>
        <w:spacing w:after="0" w:line="240" w:lineRule="auto"/>
        <w:rPr>
          <w:rFonts w:asciiTheme="minorHAnsi" w:hAnsiTheme="minorHAnsi" w:cstheme="minorHAnsi"/>
          <w:b/>
          <w:color w:val="000000" w:themeColor="text1"/>
        </w:rPr>
      </w:pPr>
      <w:r w:rsidRPr="00CD209B">
        <w:rPr>
          <w:rFonts w:asciiTheme="minorHAnsi" w:hAnsiTheme="minorHAnsi" w:cstheme="minorHAnsi"/>
          <w:color w:val="000000" w:themeColor="text1"/>
        </w:rPr>
        <w:t xml:space="preserve">Note: origami structures usually contain several hundreds of staple strands. Staples are typically purchased from vendors specializing in chemical synthesis of DNA oligonucleotides in multiwell, </w:t>
      </w:r>
      <w:r w:rsidRPr="00CD209B">
        <w:rPr>
          <w:rFonts w:asciiTheme="minorHAnsi" w:hAnsiTheme="minorHAnsi" w:cstheme="minorHAnsi"/>
          <w:color w:val="000000" w:themeColor="text1"/>
          <w:lang w:val="en-GB"/>
        </w:rPr>
        <w:t>e.g.</w:t>
      </w:r>
      <w:r w:rsidRPr="00CD209B">
        <w:rPr>
          <w:rFonts w:asciiTheme="minorHAnsi" w:hAnsiTheme="minorHAnsi" w:cstheme="minorHAnsi"/>
          <w:color w:val="000000" w:themeColor="text1"/>
        </w:rPr>
        <w:t>, 96-well</w:t>
      </w:r>
      <w:r w:rsidRPr="00CD209B">
        <w:rPr>
          <w:rFonts w:asciiTheme="minorHAnsi" w:hAnsiTheme="minorHAnsi" w:cstheme="minorHAnsi"/>
          <w:color w:val="000000" w:themeColor="text1"/>
          <w:lang w:val="en-GB"/>
        </w:rPr>
        <w:t>-</w:t>
      </w:r>
      <w:r w:rsidRPr="00CD209B">
        <w:rPr>
          <w:rFonts w:asciiTheme="minorHAnsi" w:hAnsiTheme="minorHAnsi" w:cstheme="minorHAnsi"/>
          <w:color w:val="000000" w:themeColor="text1"/>
        </w:rPr>
        <w:t xml:space="preserve">plates.  </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1"/>
          <w:numId w:val="2"/>
        </w:numPr>
        <w:spacing w:after="0" w:line="240" w:lineRule="auto"/>
        <w:ind w:left="0" w:firstLine="0"/>
        <w:rPr>
          <w:rFonts w:asciiTheme="minorHAnsi" w:hAnsiTheme="minorHAnsi" w:cstheme="minorHAnsi"/>
          <w:color w:val="000000" w:themeColor="text1"/>
          <w:highlight w:val="yellow"/>
        </w:rPr>
      </w:pPr>
      <w:r w:rsidRPr="00CD209B">
        <w:rPr>
          <w:rFonts w:asciiTheme="minorHAnsi" w:hAnsiTheme="minorHAnsi" w:cstheme="minorHAnsi"/>
          <w:color w:val="000000" w:themeColor="text1"/>
          <w:highlight w:val="yellow"/>
        </w:rPr>
        <w:t>For 500 µL of 10 nM origami, mix 50 µL TE (10X), 100 µL MgCl</w:t>
      </w:r>
      <w:r w:rsidRPr="00CD209B">
        <w:rPr>
          <w:rFonts w:asciiTheme="minorHAnsi" w:hAnsiTheme="minorHAnsi" w:cstheme="minorHAnsi"/>
          <w:color w:val="000000" w:themeColor="text1"/>
          <w:highlight w:val="yellow"/>
          <w:vertAlign w:val="subscript"/>
        </w:rPr>
        <w:t>2</w:t>
      </w:r>
      <w:r w:rsidRPr="00CD209B">
        <w:rPr>
          <w:rFonts w:asciiTheme="minorHAnsi" w:hAnsiTheme="minorHAnsi" w:cstheme="minorHAnsi"/>
          <w:color w:val="000000" w:themeColor="text1"/>
          <w:highlight w:val="yellow"/>
        </w:rPr>
        <w:t xml:space="preserve"> (100 mM), 25 µL NaCl (100 mM), 170 µL H</w:t>
      </w:r>
      <w:r w:rsidRPr="00CD209B">
        <w:rPr>
          <w:rFonts w:asciiTheme="minorHAnsi" w:hAnsiTheme="minorHAnsi" w:cstheme="minorHAnsi"/>
          <w:color w:val="000000" w:themeColor="text1"/>
          <w:highlight w:val="yellow"/>
          <w:vertAlign w:val="subscript"/>
        </w:rPr>
        <w:t>2</w:t>
      </w:r>
      <w:r w:rsidRPr="00CD209B">
        <w:rPr>
          <w:rFonts w:asciiTheme="minorHAnsi" w:hAnsiTheme="minorHAnsi" w:cstheme="minorHAnsi"/>
          <w:color w:val="000000" w:themeColor="text1"/>
          <w:highlight w:val="yellow"/>
        </w:rPr>
        <w:t>O, 100 µL SM (0.5 µM), 5 µL lock strands (5 µM) and 50 µL scaffold (100 nM).</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highlight w:val="yellow"/>
        </w:rPr>
      </w:pPr>
    </w:p>
    <w:p w:rsidR="00A95432" w:rsidRPr="00CD209B" w:rsidRDefault="005E59C4" w:rsidP="00CD209B">
      <w:pPr>
        <w:pStyle w:val="ListParagraph"/>
        <w:numPr>
          <w:ilvl w:val="1"/>
          <w:numId w:val="2"/>
        </w:numPr>
        <w:spacing w:after="0" w:line="240" w:lineRule="auto"/>
        <w:ind w:left="0" w:firstLine="0"/>
        <w:rPr>
          <w:rFonts w:asciiTheme="minorHAnsi" w:hAnsiTheme="minorHAnsi" w:cstheme="minorHAnsi"/>
          <w:color w:val="000000" w:themeColor="text1"/>
          <w:highlight w:val="yellow"/>
        </w:rPr>
      </w:pPr>
      <w:r w:rsidRPr="00CD209B">
        <w:rPr>
          <w:rFonts w:asciiTheme="minorHAnsi" w:hAnsiTheme="minorHAnsi" w:cstheme="minorHAnsi"/>
          <w:color w:val="000000" w:themeColor="text1"/>
          <w:highlight w:val="yellow"/>
        </w:rPr>
        <w:t xml:space="preserve">Anneal the mixture in a thermocycler from 80 °C to 20 °C through process in </w:t>
      </w:r>
      <w:r w:rsidRPr="00CD209B">
        <w:rPr>
          <w:rFonts w:asciiTheme="minorHAnsi" w:hAnsiTheme="minorHAnsi" w:cstheme="minorHAnsi"/>
          <w:b/>
          <w:color w:val="000000" w:themeColor="text1"/>
          <w:highlight w:val="yellow"/>
        </w:rPr>
        <w:t>Table 1</w:t>
      </w:r>
      <w:r w:rsidRPr="00CD209B">
        <w:rPr>
          <w:rFonts w:asciiTheme="minorHAnsi" w:hAnsiTheme="minorHAnsi" w:cstheme="minorHAnsi"/>
          <w:color w:val="000000" w:themeColor="text1"/>
          <w:highlight w:val="yellow"/>
        </w:rPr>
        <w:t>.</w:t>
      </w:r>
    </w:p>
    <w:p w:rsidR="00A95432" w:rsidRPr="00CD209B" w:rsidRDefault="00A95432" w:rsidP="00CD209B">
      <w:p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0"/>
          <w:numId w:val="2"/>
        </w:numPr>
        <w:spacing w:after="0" w:line="240" w:lineRule="auto"/>
        <w:ind w:left="0" w:firstLine="0"/>
        <w:rPr>
          <w:rFonts w:asciiTheme="minorHAnsi" w:hAnsiTheme="minorHAnsi" w:cstheme="minorHAnsi"/>
          <w:b/>
          <w:color w:val="000000" w:themeColor="text1"/>
          <w:highlight w:val="yellow"/>
        </w:rPr>
      </w:pPr>
      <w:r w:rsidRPr="00CD209B">
        <w:rPr>
          <w:rFonts w:asciiTheme="minorHAnsi" w:hAnsiTheme="minorHAnsi" w:cstheme="minorHAnsi"/>
          <w:b/>
          <w:color w:val="000000" w:themeColor="text1"/>
          <w:highlight w:val="yellow"/>
        </w:rPr>
        <w:t>DNA origami purification</w:t>
      </w:r>
    </w:p>
    <w:p w:rsidR="00A95432" w:rsidRPr="00CD209B" w:rsidRDefault="00A95432" w:rsidP="00CD209B">
      <w:pPr>
        <w:spacing w:after="0" w:line="240" w:lineRule="auto"/>
        <w:rPr>
          <w:rFonts w:asciiTheme="minorHAnsi" w:hAnsiTheme="minorHAnsi" w:cstheme="minorHAnsi"/>
          <w:color w:val="000000" w:themeColor="text1"/>
        </w:rPr>
      </w:pPr>
    </w:p>
    <w:p w:rsidR="00A95432" w:rsidRPr="00CD209B" w:rsidRDefault="005E59C4" w:rsidP="00CD209B">
      <w:pPr>
        <w:spacing w:after="0" w:line="240" w:lineRule="auto"/>
        <w:rPr>
          <w:rFonts w:asciiTheme="minorHAnsi" w:hAnsiTheme="minorHAnsi" w:cstheme="minorHAnsi"/>
          <w:color w:val="000000" w:themeColor="text1"/>
        </w:rPr>
      </w:pPr>
      <w:r w:rsidRPr="00CD209B">
        <w:rPr>
          <w:rFonts w:asciiTheme="minorHAnsi" w:hAnsiTheme="minorHAnsi" w:cstheme="minorHAnsi"/>
          <w:color w:val="000000" w:themeColor="text1"/>
        </w:rPr>
        <w:t>Note: this section describes protocol for agarose gel purification. DNA origami templates can also be purified using alternative approaches</w:t>
      </w:r>
      <w:r w:rsidRPr="00CD209B">
        <w:rPr>
          <w:rFonts w:asciiTheme="minorHAnsi" w:hAnsiTheme="minorHAnsi" w:cstheme="minorHAnsi"/>
          <w:vertAlign w:val="superscript"/>
        </w:rPr>
        <w:t>38,39</w:t>
      </w:r>
      <w:r w:rsidRPr="00CD209B">
        <w:rPr>
          <w:rFonts w:asciiTheme="minorHAnsi" w:hAnsiTheme="minorHAnsi" w:cstheme="minorHAnsi"/>
          <w:color w:val="000000" w:themeColor="text1"/>
        </w:rPr>
        <w:t xml:space="preserve">. </w:t>
      </w:r>
    </w:p>
    <w:p w:rsidR="00A95432" w:rsidRPr="00CD209B" w:rsidRDefault="00A95432" w:rsidP="00CD209B">
      <w:p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1"/>
          <w:numId w:val="2"/>
        </w:numPr>
        <w:spacing w:after="0" w:line="240" w:lineRule="auto"/>
        <w:ind w:left="0" w:firstLine="0"/>
        <w:rPr>
          <w:rFonts w:asciiTheme="minorHAnsi" w:hAnsiTheme="minorHAnsi" w:cstheme="minorHAnsi"/>
          <w:color w:val="000000" w:themeColor="text1"/>
          <w:highlight w:val="yellow"/>
        </w:rPr>
      </w:pPr>
      <w:r w:rsidRPr="00CD209B">
        <w:rPr>
          <w:rFonts w:asciiTheme="minorHAnsi" w:hAnsiTheme="minorHAnsi" w:cstheme="minorHAnsi"/>
          <w:color w:val="000000" w:themeColor="text1"/>
          <w:highlight w:val="yellow"/>
        </w:rPr>
        <w:t>For 1% gel, dissolve 1 g agarose in 100 mL TBE (0.5X) by heating the mixture in a microwave oven. Add 10</w:t>
      </w:r>
      <w:r w:rsidRPr="00CD209B">
        <w:rPr>
          <w:rFonts w:asciiTheme="minorHAnsi" w:hAnsiTheme="minorHAnsi" w:cstheme="minorHAnsi"/>
          <w:color w:val="000000" w:themeColor="text1"/>
          <w:highlight w:val="yellow"/>
          <w:lang w:val="en-GB"/>
        </w:rPr>
        <w:t>000</w:t>
      </w:r>
      <w:r w:rsidRPr="00CD209B">
        <w:rPr>
          <w:rFonts w:asciiTheme="minorHAnsi" w:hAnsiTheme="minorHAnsi" w:cstheme="minorHAnsi"/>
          <w:color w:val="000000" w:themeColor="text1"/>
          <w:highlight w:val="yellow"/>
        </w:rPr>
        <w:t xml:space="preserve"> µL of 10X DNA stain according to the stain specification. To minimize </w:t>
      </w:r>
      <w:r w:rsidRPr="00CD209B">
        <w:rPr>
          <w:rFonts w:asciiTheme="minorHAnsi" w:hAnsiTheme="minorHAnsi" w:cstheme="minorHAnsi"/>
          <w:color w:val="000000" w:themeColor="text1"/>
          <w:highlight w:val="yellow"/>
          <w:lang w:val="en-GB"/>
        </w:rPr>
        <w:t xml:space="preserve">the </w:t>
      </w:r>
      <w:r w:rsidRPr="00CD209B">
        <w:rPr>
          <w:rFonts w:asciiTheme="minorHAnsi" w:hAnsiTheme="minorHAnsi" w:cstheme="minorHAnsi"/>
          <w:color w:val="000000" w:themeColor="text1"/>
          <w:highlight w:val="yellow"/>
        </w:rPr>
        <w:t xml:space="preserve">exposure to UV light at extraction step (step 3.6), use DNA stain that can be visualized under blue excitation. </w:t>
      </w:r>
    </w:p>
    <w:p w:rsidR="00A95432" w:rsidRPr="00CD209B" w:rsidRDefault="00A95432" w:rsidP="00CD209B">
      <w:pPr>
        <w:pStyle w:val="ListParagraph"/>
        <w:numPr>
          <w:ilvl w:val="255"/>
          <w:numId w:val="0"/>
        </w:numPr>
        <w:spacing w:after="0" w:line="240" w:lineRule="auto"/>
        <w:rPr>
          <w:rFonts w:asciiTheme="minorHAnsi" w:hAnsiTheme="minorHAnsi" w:cstheme="minorHAnsi"/>
        </w:rPr>
      </w:pPr>
    </w:p>
    <w:p w:rsidR="00A95432" w:rsidRPr="00CD209B" w:rsidRDefault="005E59C4" w:rsidP="00CD209B">
      <w:pPr>
        <w:pStyle w:val="ListParagraph"/>
        <w:numPr>
          <w:ilvl w:val="1"/>
          <w:numId w:val="2"/>
        </w:numPr>
        <w:spacing w:after="0" w:line="240" w:lineRule="auto"/>
        <w:ind w:left="0" w:firstLine="0"/>
        <w:rPr>
          <w:rFonts w:asciiTheme="minorHAnsi" w:hAnsiTheme="minorHAnsi" w:cstheme="minorHAnsi"/>
          <w:color w:val="000000" w:themeColor="text1"/>
          <w:highlight w:val="yellow"/>
        </w:rPr>
      </w:pPr>
      <w:r w:rsidRPr="00CD209B">
        <w:rPr>
          <w:rFonts w:asciiTheme="minorHAnsi" w:hAnsiTheme="minorHAnsi" w:cstheme="minorHAnsi"/>
          <w:color w:val="000000" w:themeColor="text1"/>
        </w:rPr>
        <w:t xml:space="preserve">Cool the solution to approximately 40 </w:t>
      </w:r>
      <w:r w:rsidRPr="00CD209B">
        <w:rPr>
          <w:rFonts w:asciiTheme="minorHAnsi" w:hAnsiTheme="minorHAnsi" w:cstheme="minorHAnsi"/>
        </w:rPr>
        <w:t>°C</w:t>
      </w:r>
      <w:r w:rsidRPr="00CD209B">
        <w:rPr>
          <w:rFonts w:asciiTheme="minorHAnsi" w:hAnsiTheme="minorHAnsi" w:cstheme="minorHAnsi"/>
          <w:color w:val="000000" w:themeColor="text1"/>
        </w:rPr>
        <w:t xml:space="preserve"> and slowly add 1 mL of MgCl</w:t>
      </w:r>
      <w:r w:rsidRPr="00CD209B">
        <w:rPr>
          <w:rFonts w:asciiTheme="minorHAnsi" w:hAnsiTheme="minorHAnsi" w:cstheme="minorHAnsi"/>
          <w:color w:val="000000" w:themeColor="text1"/>
          <w:vertAlign w:val="subscript"/>
        </w:rPr>
        <w:t>2</w:t>
      </w:r>
      <w:r w:rsidRPr="00CD209B">
        <w:rPr>
          <w:rFonts w:asciiTheme="minorHAnsi" w:hAnsiTheme="minorHAnsi" w:cstheme="minorHAnsi"/>
          <w:color w:val="000000" w:themeColor="text1"/>
        </w:rPr>
        <w:t xml:space="preserve"> (1.3 M) with shaking. </w:t>
      </w:r>
      <w:r w:rsidRPr="00CD209B">
        <w:rPr>
          <w:rFonts w:asciiTheme="minorHAnsi" w:hAnsiTheme="minorHAnsi" w:cstheme="minorHAnsi"/>
          <w:color w:val="000000" w:themeColor="text1"/>
          <w:highlight w:val="yellow"/>
        </w:rPr>
        <w:t>Cast gel and incubate for 30 min at room temperature.</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1"/>
          <w:numId w:val="2"/>
        </w:numPr>
        <w:spacing w:after="0" w:line="240" w:lineRule="auto"/>
        <w:ind w:left="0" w:firstLine="0"/>
        <w:rPr>
          <w:rFonts w:asciiTheme="minorHAnsi" w:hAnsiTheme="minorHAnsi" w:cstheme="minorHAnsi"/>
          <w:color w:val="000000" w:themeColor="text1"/>
          <w:highlight w:val="yellow"/>
        </w:rPr>
      </w:pPr>
      <w:r w:rsidRPr="00CD209B">
        <w:rPr>
          <w:rFonts w:asciiTheme="minorHAnsi" w:hAnsiTheme="minorHAnsi" w:cstheme="minorHAnsi"/>
          <w:color w:val="000000" w:themeColor="text1"/>
        </w:rPr>
        <w:t>Set the electrophoresis devise and pour cold (4 °C) running buffer (0.5X TBE with 11 mM MgCl</w:t>
      </w:r>
      <w:r w:rsidRPr="00CD209B">
        <w:rPr>
          <w:rFonts w:asciiTheme="minorHAnsi" w:hAnsiTheme="minorHAnsi" w:cstheme="minorHAnsi"/>
          <w:color w:val="000000" w:themeColor="text1"/>
          <w:vertAlign w:val="subscript"/>
        </w:rPr>
        <w:t>2</w:t>
      </w:r>
      <w:r w:rsidRPr="00CD209B">
        <w:rPr>
          <w:rFonts w:asciiTheme="minorHAnsi" w:hAnsiTheme="minorHAnsi" w:cstheme="minorHAnsi"/>
          <w:color w:val="000000" w:themeColor="text1"/>
        </w:rPr>
        <w:t xml:space="preserve">) in the gel box. </w:t>
      </w:r>
      <w:r w:rsidRPr="00CD209B">
        <w:rPr>
          <w:rFonts w:asciiTheme="minorHAnsi" w:hAnsiTheme="minorHAnsi" w:cstheme="minorHAnsi"/>
          <w:color w:val="000000" w:themeColor="text1"/>
          <w:highlight w:val="yellow"/>
        </w:rPr>
        <w:t>Place the gel box in an ice water bath.</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rPr>
      </w:pPr>
    </w:p>
    <w:p w:rsidR="00A95432" w:rsidRPr="00CD209B" w:rsidRDefault="005E59C4" w:rsidP="007C5956">
      <w:pPr>
        <w:pStyle w:val="ListParagraph"/>
        <w:numPr>
          <w:ilvl w:val="1"/>
          <w:numId w:val="2"/>
        </w:numPr>
        <w:spacing w:after="0" w:line="240" w:lineRule="auto"/>
        <w:ind w:left="0" w:firstLine="0"/>
        <w:rPr>
          <w:rFonts w:asciiTheme="minorHAnsi" w:hAnsiTheme="minorHAnsi" w:cstheme="minorHAnsi"/>
          <w:color w:val="000000" w:themeColor="text1"/>
          <w:highlight w:val="yellow"/>
        </w:rPr>
      </w:pPr>
      <w:r w:rsidRPr="00CD209B">
        <w:rPr>
          <w:rFonts w:asciiTheme="minorHAnsi" w:hAnsiTheme="minorHAnsi" w:cstheme="minorHAnsi"/>
          <w:color w:val="000000" w:themeColor="text1"/>
          <w:highlight w:val="yellow"/>
        </w:rPr>
        <w:t xml:space="preserve">Add loading </w:t>
      </w:r>
      <w:r w:rsidRPr="00F80C4F">
        <w:rPr>
          <w:rFonts w:asciiTheme="minorHAnsi" w:hAnsiTheme="minorHAnsi" w:cstheme="minorHAnsi"/>
          <w:color w:val="000000" w:themeColor="text1"/>
          <w:highlight w:val="yellow"/>
        </w:rPr>
        <w:t>buffer</w:t>
      </w:r>
      <w:r w:rsidR="00F80C4F">
        <w:rPr>
          <w:rFonts w:asciiTheme="minorHAnsi" w:hAnsiTheme="minorHAnsi" w:cstheme="minorHAnsi"/>
          <w:color w:val="000000" w:themeColor="text1"/>
          <w:highlight w:val="yellow"/>
        </w:rPr>
        <w:t xml:space="preserve"> </w:t>
      </w:r>
      <w:r w:rsidRPr="007C5956">
        <w:rPr>
          <w:rFonts w:asciiTheme="minorHAnsi" w:hAnsiTheme="minorHAnsi" w:cstheme="minorHAnsi"/>
          <w:color w:val="000000" w:themeColor="text1"/>
          <w:highlight w:val="yellow"/>
        </w:rPr>
        <w:t xml:space="preserve">to the </w:t>
      </w:r>
      <w:r w:rsidRPr="00CD209B">
        <w:rPr>
          <w:rFonts w:asciiTheme="minorHAnsi" w:hAnsiTheme="minorHAnsi" w:cstheme="minorHAnsi"/>
          <w:color w:val="000000" w:themeColor="text1"/>
          <w:highlight w:val="yellow"/>
        </w:rPr>
        <w:t>origami samples</w:t>
      </w:r>
      <w:ins w:id="41" w:author="Author" w:date="2018-11-29T15:38:00Z">
        <w:r w:rsidR="00F80C4F">
          <w:rPr>
            <w:rFonts w:asciiTheme="minorHAnsi" w:hAnsiTheme="minorHAnsi" w:cstheme="minorHAnsi"/>
            <w:color w:val="000000" w:themeColor="text1"/>
            <w:highlight w:val="yellow"/>
          </w:rPr>
          <w:t xml:space="preserve"> </w:t>
        </w:r>
        <w:r w:rsidR="00F80C4F" w:rsidRPr="00F80C4F">
          <w:rPr>
            <w:rFonts w:asciiTheme="minorHAnsi" w:hAnsiTheme="minorHAnsi" w:cstheme="minorHAnsi"/>
            <w:color w:val="000000" w:themeColor="text1"/>
            <w:highlight w:val="yellow"/>
          </w:rPr>
          <w:t>(6</w:t>
        </w:r>
      </w:ins>
      <w:ins w:id="42" w:author="Author" w:date="2018-11-30T10:04:00Z">
        <w:r w:rsidR="006D3412">
          <w:rPr>
            <w:rFonts w:asciiTheme="minorHAnsi" w:hAnsiTheme="minorHAnsi" w:cstheme="minorHAnsi"/>
            <w:color w:val="000000" w:themeColor="text1"/>
            <w:highlight w:val="yellow"/>
          </w:rPr>
          <w:t>X</w:t>
        </w:r>
      </w:ins>
      <w:ins w:id="43" w:author="Author" w:date="2018-11-29T15:38:00Z">
        <w:r w:rsidR="00F80C4F" w:rsidRPr="00F80C4F">
          <w:rPr>
            <w:rFonts w:asciiTheme="minorHAnsi" w:hAnsiTheme="minorHAnsi" w:cstheme="minorHAnsi"/>
            <w:color w:val="000000" w:themeColor="text1"/>
            <w:highlight w:val="yellow"/>
          </w:rPr>
          <w:t xml:space="preserve"> loading buffer contains: 15</w:t>
        </w:r>
        <w:r w:rsidR="00F80C4F">
          <w:rPr>
            <w:rFonts w:asciiTheme="minorHAnsi" w:hAnsiTheme="minorHAnsi" w:cstheme="minorHAnsi"/>
            <w:color w:val="000000" w:themeColor="text1"/>
            <w:highlight w:val="yellow"/>
          </w:rPr>
          <w:t>% p</w:t>
        </w:r>
        <w:r w:rsidR="00F80C4F" w:rsidRPr="007C5956">
          <w:rPr>
            <w:rFonts w:asciiTheme="minorHAnsi" w:hAnsiTheme="minorHAnsi" w:cstheme="minorHAnsi"/>
            <w:color w:val="000000" w:themeColor="text1"/>
            <w:highlight w:val="yellow"/>
          </w:rPr>
          <w:t>olysucrose 400</w:t>
        </w:r>
        <w:r w:rsidR="00F80C4F">
          <w:rPr>
            <w:rFonts w:asciiTheme="minorHAnsi" w:hAnsiTheme="minorHAnsi" w:cstheme="minorHAnsi"/>
            <w:color w:val="000000" w:themeColor="text1"/>
            <w:highlight w:val="yellow"/>
          </w:rPr>
          <w:t xml:space="preserve"> and 0.25% bromophenol blue in water)</w:t>
        </w:r>
      </w:ins>
      <w:r w:rsidRPr="00CD209B">
        <w:rPr>
          <w:rFonts w:asciiTheme="minorHAnsi" w:hAnsiTheme="minorHAnsi" w:cstheme="minorHAnsi"/>
          <w:color w:val="000000" w:themeColor="text1"/>
          <w:highlight w:val="yellow"/>
        </w:rPr>
        <w:t>. Load the samples into the wells with proper volume according to the comb used</w:t>
      </w:r>
      <w:r w:rsidRPr="00CD209B">
        <w:rPr>
          <w:rFonts w:asciiTheme="minorHAnsi" w:hAnsiTheme="minorHAnsi" w:cstheme="minorHAnsi"/>
          <w:color w:val="000000" w:themeColor="text1"/>
          <w:highlight w:val="yellow"/>
          <w:lang w:val="en-GB"/>
        </w:rPr>
        <w:t xml:space="preserve">, </w:t>
      </w:r>
      <w:r w:rsidRPr="0004552D">
        <w:rPr>
          <w:rFonts w:asciiTheme="minorHAnsi" w:hAnsiTheme="minorHAnsi" w:cstheme="minorHAnsi"/>
          <w:color w:val="000000" w:themeColor="text1"/>
          <w:highlight w:val="yellow"/>
          <w:lang w:val="en-GB"/>
        </w:rPr>
        <w:t>e.g.</w:t>
      </w:r>
      <w:r w:rsidRPr="00CD209B">
        <w:rPr>
          <w:rFonts w:asciiTheme="minorHAnsi" w:hAnsiTheme="minorHAnsi" w:cstheme="minorHAnsi"/>
          <w:i/>
          <w:color w:val="000000" w:themeColor="text1"/>
          <w:highlight w:val="yellow"/>
          <w:lang w:val="en-GB"/>
        </w:rPr>
        <w:t>,</w:t>
      </w:r>
      <w:r w:rsidRPr="00CD209B">
        <w:rPr>
          <w:rFonts w:asciiTheme="minorHAnsi" w:hAnsiTheme="minorHAnsi" w:cstheme="minorHAnsi"/>
          <w:color w:val="000000" w:themeColor="text1"/>
          <w:highlight w:val="yellow"/>
        </w:rPr>
        <w:t xml:space="preserve"> 50 µL for an 8-well comb of 1.5 mm thickness.</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highlight w:val="yellow"/>
        </w:rPr>
      </w:pPr>
    </w:p>
    <w:p w:rsidR="00A95432" w:rsidRPr="00CD209B" w:rsidRDefault="005E59C4" w:rsidP="00CD209B">
      <w:pPr>
        <w:pStyle w:val="ListParagraph"/>
        <w:numPr>
          <w:ilvl w:val="1"/>
          <w:numId w:val="2"/>
        </w:numPr>
        <w:spacing w:after="0" w:line="240" w:lineRule="auto"/>
        <w:ind w:left="0" w:firstLine="0"/>
        <w:rPr>
          <w:rFonts w:asciiTheme="minorHAnsi" w:hAnsiTheme="minorHAnsi" w:cstheme="minorHAnsi"/>
          <w:color w:val="000000" w:themeColor="text1"/>
        </w:rPr>
      </w:pPr>
      <w:r w:rsidRPr="00CD209B">
        <w:rPr>
          <w:rFonts w:asciiTheme="minorHAnsi" w:hAnsiTheme="minorHAnsi" w:cstheme="minorHAnsi"/>
          <w:color w:val="000000" w:themeColor="text1"/>
          <w:highlight w:val="yellow"/>
        </w:rPr>
        <w:t>Run the electrophoresis for 2 h at 80 V</w:t>
      </w:r>
      <w:r w:rsidRPr="00CD209B">
        <w:rPr>
          <w:rFonts w:asciiTheme="minorHAnsi" w:hAnsiTheme="minorHAnsi" w:cstheme="minorHAnsi"/>
          <w:color w:val="000000" w:themeColor="text1"/>
        </w:rPr>
        <w:t>.</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rPr>
      </w:pPr>
    </w:p>
    <w:p w:rsidR="00A95432" w:rsidRPr="00CD209B" w:rsidRDefault="005E59C4" w:rsidP="00CD209B">
      <w:pPr>
        <w:spacing w:after="0" w:line="240" w:lineRule="auto"/>
        <w:rPr>
          <w:rFonts w:asciiTheme="minorHAnsi" w:hAnsiTheme="minorHAnsi" w:cstheme="minorHAnsi"/>
          <w:color w:val="000000" w:themeColor="text1"/>
        </w:rPr>
      </w:pPr>
      <w:r w:rsidRPr="00CD209B">
        <w:rPr>
          <w:rFonts w:asciiTheme="minorHAnsi" w:hAnsiTheme="minorHAnsi" w:cstheme="minorHAnsi"/>
          <w:color w:val="000000" w:themeColor="text1"/>
        </w:rPr>
        <w:t xml:space="preserve">Note: to characterize the origami and separate the open and closed structure, use 2% gel instead </w:t>
      </w:r>
      <w:r w:rsidRPr="00CD209B">
        <w:rPr>
          <w:rFonts w:asciiTheme="minorHAnsi" w:hAnsiTheme="minorHAnsi" w:cstheme="minorHAnsi"/>
          <w:color w:val="000000" w:themeColor="text1"/>
        </w:rPr>
        <w:lastRenderedPageBreak/>
        <w:t>of 1% and prolong the running time to 4 h.</w:t>
      </w:r>
    </w:p>
    <w:p w:rsidR="00A95432" w:rsidRPr="00CD209B" w:rsidRDefault="00A95432" w:rsidP="00CD209B">
      <w:p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1"/>
          <w:numId w:val="2"/>
        </w:numPr>
        <w:spacing w:after="0" w:line="240" w:lineRule="auto"/>
        <w:ind w:left="0" w:firstLine="0"/>
        <w:rPr>
          <w:rFonts w:asciiTheme="minorHAnsi" w:hAnsiTheme="minorHAnsi" w:cstheme="minorHAnsi"/>
          <w:color w:val="000000" w:themeColor="text1"/>
          <w:highlight w:val="yellow"/>
        </w:rPr>
      </w:pPr>
      <w:r w:rsidRPr="00CD209B">
        <w:rPr>
          <w:rFonts w:asciiTheme="minorHAnsi" w:hAnsiTheme="minorHAnsi" w:cstheme="minorHAnsi"/>
          <w:color w:val="000000" w:themeColor="text1"/>
          <w:highlight w:val="yellow"/>
        </w:rPr>
        <w:t>Image the gel with the gel imager (</w:t>
      </w:r>
      <w:r w:rsidRPr="00CD209B">
        <w:rPr>
          <w:rFonts w:asciiTheme="minorHAnsi" w:hAnsiTheme="minorHAnsi" w:cstheme="minorHAnsi"/>
          <w:b/>
          <w:color w:val="000000" w:themeColor="text1"/>
          <w:highlight w:val="yellow"/>
        </w:rPr>
        <w:t>Figure 2</w:t>
      </w:r>
      <w:r w:rsidRPr="00CD209B">
        <w:rPr>
          <w:rFonts w:asciiTheme="minorHAnsi" w:hAnsiTheme="minorHAnsi" w:cstheme="minorHAnsi"/>
          <w:color w:val="000000" w:themeColor="text1"/>
          <w:highlight w:val="yellow"/>
        </w:rPr>
        <w:t xml:space="preserve">). Use blue light transilluminator to visualize the bands, cut the origami band, smash the gel on </w:t>
      </w:r>
      <w:r w:rsidRPr="00CD209B">
        <w:rPr>
          <w:rFonts w:asciiTheme="minorHAnsi" w:hAnsiTheme="minorHAnsi" w:cstheme="minorHAnsi"/>
          <w:color w:val="000000" w:themeColor="text1"/>
          <w:highlight w:val="yellow"/>
          <w:lang w:val="en-GB"/>
        </w:rPr>
        <w:t xml:space="preserve">a </w:t>
      </w:r>
      <w:r w:rsidRPr="00CD209B">
        <w:rPr>
          <w:rFonts w:asciiTheme="minorHAnsi" w:hAnsiTheme="minorHAnsi" w:cstheme="minorHAnsi"/>
          <w:color w:val="000000" w:themeColor="text1"/>
          <w:highlight w:val="yellow"/>
        </w:rPr>
        <w:t>parafilm and extract the liquid.</w:t>
      </w:r>
      <w:r w:rsidRPr="00CD209B">
        <w:rPr>
          <w:rStyle w:val="CommentReference"/>
          <w:rFonts w:asciiTheme="minorHAnsi" w:hAnsiTheme="minorHAnsi" w:cstheme="minorHAnsi"/>
          <w:sz w:val="24"/>
          <w:szCs w:val="24"/>
          <w:highlight w:val="yellow"/>
          <w:lang w:val="en-GB"/>
        </w:rPr>
        <w:t xml:space="preserve"> </w:t>
      </w:r>
      <w:r w:rsidRPr="00CD209B">
        <w:rPr>
          <w:rFonts w:asciiTheme="minorHAnsi" w:hAnsiTheme="minorHAnsi" w:cstheme="minorHAnsi"/>
          <w:color w:val="000000" w:themeColor="text1"/>
          <w:highlight w:val="yellow"/>
          <w:lang w:val="en-GB"/>
        </w:rPr>
        <w:t>The recovery yield is approximately 40%.</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highlight w:val="yellow"/>
        </w:rPr>
      </w:pPr>
    </w:p>
    <w:p w:rsidR="00A95432" w:rsidRPr="00CD209B" w:rsidRDefault="005E59C4" w:rsidP="00CD209B">
      <w:pPr>
        <w:pStyle w:val="ListParagraph"/>
        <w:numPr>
          <w:ilvl w:val="1"/>
          <w:numId w:val="2"/>
        </w:numPr>
        <w:spacing w:after="0" w:line="240" w:lineRule="auto"/>
        <w:ind w:left="0" w:firstLine="0"/>
        <w:rPr>
          <w:rFonts w:asciiTheme="minorHAnsi" w:hAnsiTheme="minorHAnsi" w:cstheme="minorHAnsi"/>
          <w:color w:val="000000" w:themeColor="text1"/>
          <w:highlight w:val="yellow"/>
        </w:rPr>
      </w:pPr>
      <w:r w:rsidRPr="00CD209B">
        <w:rPr>
          <w:rFonts w:asciiTheme="minorHAnsi" w:hAnsiTheme="minorHAnsi" w:cstheme="minorHAnsi"/>
          <w:color w:val="000000" w:themeColor="text1"/>
          <w:highlight w:val="yellow"/>
        </w:rPr>
        <w:t xml:space="preserve">Pipette the liquid into a centrifugal filter unit and spin at 3000 </w:t>
      </w:r>
      <w:del w:id="44" w:author="Author" w:date="2018-11-26T13:45:00Z">
        <w:r w:rsidRPr="00CD209B" w:rsidDel="00B12C6B">
          <w:rPr>
            <w:rFonts w:asciiTheme="minorHAnsi" w:hAnsiTheme="minorHAnsi" w:cstheme="minorHAnsi"/>
            <w:color w:val="000000" w:themeColor="text1"/>
            <w:highlight w:val="yellow"/>
          </w:rPr>
          <w:delText xml:space="preserve">rcf </w:delText>
        </w:r>
      </w:del>
      <w:ins w:id="45" w:author="Author" w:date="2018-11-26T17:06:00Z">
        <w:r w:rsidR="003574B1">
          <w:rPr>
            <w:rFonts w:asciiTheme="minorHAnsi" w:hAnsiTheme="minorHAnsi" w:cstheme="minorHAnsi"/>
            <w:color w:val="000000" w:themeColor="text1"/>
            <w:highlight w:val="yellow"/>
          </w:rPr>
          <w:t xml:space="preserve">x </w:t>
        </w:r>
      </w:ins>
      <w:ins w:id="46" w:author="Author" w:date="2018-11-26T13:45:00Z">
        <w:r w:rsidR="00B12C6B">
          <w:rPr>
            <w:rFonts w:asciiTheme="minorHAnsi" w:hAnsiTheme="minorHAnsi" w:cstheme="minorHAnsi"/>
            <w:color w:val="000000" w:themeColor="text1"/>
            <w:highlight w:val="yellow"/>
          </w:rPr>
          <w:t>g</w:t>
        </w:r>
        <w:r w:rsidR="00B12C6B" w:rsidRPr="00CD209B">
          <w:rPr>
            <w:rFonts w:asciiTheme="minorHAnsi" w:hAnsiTheme="minorHAnsi" w:cstheme="minorHAnsi"/>
            <w:color w:val="000000" w:themeColor="text1"/>
            <w:highlight w:val="yellow"/>
          </w:rPr>
          <w:t xml:space="preserve"> </w:t>
        </w:r>
      </w:ins>
      <w:r w:rsidRPr="00CD209B">
        <w:rPr>
          <w:rFonts w:asciiTheme="minorHAnsi" w:hAnsiTheme="minorHAnsi" w:cstheme="minorHAnsi"/>
          <w:color w:val="000000" w:themeColor="text1"/>
          <w:highlight w:val="yellow"/>
        </w:rPr>
        <w:t>for 5 min. Measure the absorption of the origami solution at 260 nm with a UV-VIS spectrometer. Estimate the concentration of origami using extinction coefficient of 1.3x10</w:t>
      </w:r>
      <w:r w:rsidRPr="00CD209B">
        <w:rPr>
          <w:rFonts w:asciiTheme="minorHAnsi" w:hAnsiTheme="minorHAnsi" w:cstheme="minorHAnsi"/>
          <w:color w:val="000000" w:themeColor="text1"/>
          <w:highlight w:val="yellow"/>
          <w:vertAlign w:val="superscript"/>
        </w:rPr>
        <w:t>8</w:t>
      </w:r>
      <w:r w:rsidRPr="00CD209B">
        <w:rPr>
          <w:rFonts w:asciiTheme="minorHAnsi" w:hAnsiTheme="minorHAnsi" w:cstheme="minorHAnsi"/>
          <w:color w:val="000000" w:themeColor="text1"/>
          <w:highlight w:val="yellow"/>
        </w:rPr>
        <w:t xml:space="preserve"> M</w:t>
      </w:r>
      <w:r w:rsidRPr="00CD209B">
        <w:rPr>
          <w:rFonts w:asciiTheme="minorHAnsi" w:hAnsiTheme="minorHAnsi" w:cstheme="minorHAnsi"/>
          <w:color w:val="000000" w:themeColor="text1"/>
          <w:highlight w:val="yellow"/>
          <w:vertAlign w:val="superscript"/>
        </w:rPr>
        <w:t>-1</w:t>
      </w:r>
      <w:r w:rsidRPr="00CD209B">
        <w:rPr>
          <w:rFonts w:asciiTheme="minorHAnsi" w:hAnsiTheme="minorHAnsi" w:cstheme="minorHAnsi"/>
          <w:color w:val="000000" w:themeColor="text1"/>
          <w:highlight w:val="yellow"/>
        </w:rPr>
        <w:t xml:space="preserve"> cm</w:t>
      </w:r>
      <w:r w:rsidRPr="00CD209B">
        <w:rPr>
          <w:rFonts w:asciiTheme="minorHAnsi" w:hAnsiTheme="minorHAnsi" w:cstheme="minorHAnsi"/>
          <w:color w:val="000000" w:themeColor="text1"/>
          <w:highlight w:val="yellow"/>
          <w:vertAlign w:val="superscript"/>
        </w:rPr>
        <w:t>-1</w:t>
      </w:r>
      <w:r w:rsidRPr="00CD209B">
        <w:rPr>
          <w:rFonts w:asciiTheme="minorHAnsi" w:hAnsiTheme="minorHAnsi" w:cstheme="minorHAnsi"/>
          <w:color w:val="000000" w:themeColor="text1"/>
          <w:highlight w:val="yellow"/>
        </w:rPr>
        <w:t xml:space="preserve">. </w:t>
      </w:r>
    </w:p>
    <w:p w:rsidR="00A95432" w:rsidRPr="00CD209B" w:rsidRDefault="00A95432" w:rsidP="00CD209B">
      <w:pPr>
        <w:pStyle w:val="ListParagraph"/>
        <w:spacing w:after="0" w:line="240" w:lineRule="auto"/>
        <w:ind w:left="0"/>
        <w:rPr>
          <w:rFonts w:asciiTheme="minorHAnsi" w:hAnsiTheme="minorHAnsi" w:cstheme="minorHAnsi"/>
          <w:color w:val="000000" w:themeColor="text1"/>
        </w:rPr>
      </w:pPr>
    </w:p>
    <w:p w:rsidR="00A95432" w:rsidRPr="00CD209B" w:rsidRDefault="005E59C4" w:rsidP="00CD209B">
      <w:pPr>
        <w:pStyle w:val="ListParagraph"/>
        <w:spacing w:after="0" w:line="240" w:lineRule="auto"/>
        <w:ind w:left="0"/>
        <w:rPr>
          <w:rFonts w:asciiTheme="minorHAnsi" w:hAnsiTheme="minorHAnsi" w:cstheme="minorHAnsi"/>
          <w:color w:val="000000" w:themeColor="text1"/>
        </w:rPr>
      </w:pPr>
      <w:r w:rsidRPr="00CD209B">
        <w:rPr>
          <w:rFonts w:asciiTheme="minorHAnsi" w:hAnsiTheme="minorHAnsi" w:cstheme="minorHAnsi"/>
          <w:color w:val="000000" w:themeColor="text1"/>
        </w:rPr>
        <w:t>Note: typical concentration of origami solution after agarose gel purification is 1</w:t>
      </w:r>
      <w:ins w:id="47" w:author="Author" w:date="2018-11-26T13:59:00Z">
        <w:r w:rsidR="007D64AD">
          <w:rPr>
            <w:rFonts w:asciiTheme="minorHAnsi" w:hAnsiTheme="minorHAnsi" w:cstheme="minorHAnsi"/>
            <w:color w:val="000000" w:themeColor="text1"/>
          </w:rPr>
          <w:t xml:space="preserve"> </w:t>
        </w:r>
      </w:ins>
      <w:r w:rsidRPr="00CD209B">
        <w:rPr>
          <w:rFonts w:asciiTheme="minorHAnsi" w:hAnsiTheme="minorHAnsi" w:cstheme="minorHAnsi"/>
          <w:color w:val="000000" w:themeColor="text1"/>
        </w:rPr>
        <w:t>-</w:t>
      </w:r>
      <w:ins w:id="48" w:author="Author" w:date="2018-11-26T13:59:00Z">
        <w:r w:rsidR="007D64AD">
          <w:rPr>
            <w:rFonts w:asciiTheme="minorHAnsi" w:hAnsiTheme="minorHAnsi" w:cstheme="minorHAnsi"/>
            <w:color w:val="000000" w:themeColor="text1"/>
          </w:rPr>
          <w:t xml:space="preserve"> </w:t>
        </w:r>
      </w:ins>
      <w:r w:rsidRPr="00CD209B">
        <w:rPr>
          <w:rFonts w:asciiTheme="minorHAnsi" w:hAnsiTheme="minorHAnsi" w:cstheme="minorHAnsi"/>
          <w:color w:val="000000" w:themeColor="text1"/>
        </w:rPr>
        <w:t>2 nM.</w:t>
      </w:r>
    </w:p>
    <w:p w:rsidR="00A95432" w:rsidRPr="00CD209B" w:rsidRDefault="00A95432" w:rsidP="00CD209B">
      <w:pPr>
        <w:pStyle w:val="ListParagraph"/>
        <w:spacing w:after="0" w:line="240" w:lineRule="auto"/>
        <w:ind w:left="0"/>
        <w:rPr>
          <w:rFonts w:asciiTheme="minorHAnsi" w:hAnsiTheme="minorHAnsi" w:cstheme="minorHAnsi"/>
          <w:color w:val="000000" w:themeColor="text1"/>
        </w:rPr>
      </w:pPr>
    </w:p>
    <w:p w:rsidR="00A95432" w:rsidRPr="00CD209B" w:rsidRDefault="005E59C4" w:rsidP="00CD209B">
      <w:pPr>
        <w:pStyle w:val="ListParagraph"/>
        <w:numPr>
          <w:ilvl w:val="1"/>
          <w:numId w:val="2"/>
        </w:numPr>
        <w:spacing w:after="0" w:line="240" w:lineRule="auto"/>
        <w:ind w:left="0" w:firstLine="0"/>
        <w:rPr>
          <w:rFonts w:asciiTheme="minorHAnsi" w:hAnsiTheme="minorHAnsi" w:cstheme="minorHAnsi"/>
          <w:color w:val="000000" w:themeColor="text1"/>
        </w:rPr>
      </w:pPr>
      <w:r w:rsidRPr="00CD209B">
        <w:rPr>
          <w:rFonts w:asciiTheme="minorHAnsi" w:hAnsiTheme="minorHAnsi" w:cstheme="minorHAnsi"/>
          <w:color w:val="000000" w:themeColor="text1"/>
        </w:rPr>
        <w:t>Store the purified origami templates at 4 °C for later use.</w:t>
      </w:r>
    </w:p>
    <w:p w:rsidR="00A95432" w:rsidRPr="00CD209B" w:rsidRDefault="00A95432" w:rsidP="00CD209B">
      <w:pPr>
        <w:spacing w:after="0" w:line="240" w:lineRule="auto"/>
        <w:rPr>
          <w:rFonts w:asciiTheme="minorHAnsi" w:hAnsiTheme="minorHAnsi" w:cstheme="minorHAnsi"/>
          <w:b/>
          <w:color w:val="000000" w:themeColor="text1"/>
        </w:rPr>
      </w:pPr>
    </w:p>
    <w:p w:rsidR="00A95432" w:rsidRPr="00CD209B" w:rsidRDefault="005E59C4" w:rsidP="00CD209B">
      <w:pPr>
        <w:pStyle w:val="ListParagraph"/>
        <w:numPr>
          <w:ilvl w:val="0"/>
          <w:numId w:val="2"/>
        </w:numPr>
        <w:spacing w:after="0" w:line="240" w:lineRule="auto"/>
        <w:ind w:left="0" w:firstLine="0"/>
        <w:rPr>
          <w:rFonts w:asciiTheme="minorHAnsi" w:hAnsiTheme="minorHAnsi" w:cstheme="minorHAnsi"/>
          <w:b/>
          <w:color w:val="000000" w:themeColor="text1"/>
        </w:rPr>
      </w:pPr>
      <w:r w:rsidRPr="00CD209B">
        <w:rPr>
          <w:rFonts w:asciiTheme="minorHAnsi" w:hAnsiTheme="minorHAnsi" w:cstheme="minorHAnsi"/>
          <w:b/>
          <w:color w:val="000000" w:themeColor="text1"/>
          <w:highlight w:val="yellow"/>
        </w:rPr>
        <w:t>Synthesis of gold nanorods</w:t>
      </w:r>
      <w:r w:rsidRPr="00CD209B">
        <w:rPr>
          <w:rFonts w:asciiTheme="minorHAnsi" w:hAnsiTheme="minorHAnsi" w:cstheme="minorHAnsi"/>
          <w:b/>
          <w:color w:val="000000" w:themeColor="text1"/>
        </w:rPr>
        <w:t xml:space="preserve"> </w:t>
      </w:r>
    </w:p>
    <w:p w:rsidR="00A95432" w:rsidRPr="00CD209B" w:rsidRDefault="00A95432" w:rsidP="00CD209B">
      <w:pPr>
        <w:spacing w:after="0" w:line="240" w:lineRule="auto"/>
        <w:rPr>
          <w:rFonts w:asciiTheme="minorHAnsi" w:hAnsiTheme="minorHAnsi" w:cstheme="minorHAnsi"/>
          <w:color w:val="000000" w:themeColor="text1"/>
        </w:rPr>
      </w:pPr>
    </w:p>
    <w:p w:rsidR="00A95432" w:rsidRPr="00CD209B" w:rsidRDefault="005E59C4" w:rsidP="00CD209B">
      <w:pPr>
        <w:spacing w:after="0" w:line="240" w:lineRule="auto"/>
        <w:rPr>
          <w:rFonts w:asciiTheme="minorHAnsi" w:hAnsiTheme="minorHAnsi" w:cstheme="minorHAnsi"/>
          <w:color w:val="000000" w:themeColor="text1"/>
        </w:rPr>
      </w:pPr>
      <w:r w:rsidRPr="00CD209B">
        <w:rPr>
          <w:rFonts w:asciiTheme="minorHAnsi" w:hAnsiTheme="minorHAnsi" w:cstheme="minorHAnsi"/>
          <w:color w:val="000000" w:themeColor="text1"/>
        </w:rPr>
        <w:t>Note: the protocol for AuNRs synthesis is adapted from previous literature</w:t>
      </w:r>
      <w:r w:rsidRPr="00CD209B">
        <w:rPr>
          <w:rFonts w:asciiTheme="minorHAnsi" w:hAnsiTheme="minorHAnsi" w:cstheme="minorHAnsi"/>
          <w:vertAlign w:val="superscript"/>
        </w:rPr>
        <w:t>40</w:t>
      </w:r>
      <w:r w:rsidRPr="00CD209B">
        <w:rPr>
          <w:rFonts w:asciiTheme="minorHAnsi" w:hAnsiTheme="minorHAnsi" w:cstheme="minorHAnsi"/>
          <w:color w:val="000000" w:themeColor="text1"/>
        </w:rPr>
        <w:t xml:space="preserve"> with minor modifications.</w:t>
      </w:r>
    </w:p>
    <w:p w:rsidR="00A95432" w:rsidRPr="00CD209B" w:rsidRDefault="00A95432" w:rsidP="00CD209B">
      <w:p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1"/>
          <w:numId w:val="2"/>
        </w:numPr>
        <w:spacing w:after="0" w:line="240" w:lineRule="auto"/>
        <w:ind w:left="0" w:firstLine="0"/>
        <w:rPr>
          <w:rFonts w:asciiTheme="minorHAnsi" w:hAnsiTheme="minorHAnsi" w:cstheme="minorHAnsi"/>
          <w:color w:val="000000" w:themeColor="text1"/>
        </w:rPr>
      </w:pPr>
      <w:r w:rsidRPr="00CD209B">
        <w:rPr>
          <w:rFonts w:asciiTheme="minorHAnsi" w:hAnsiTheme="minorHAnsi" w:cstheme="minorHAnsi"/>
          <w:color w:val="000000" w:themeColor="text1"/>
        </w:rPr>
        <w:t>Wash all glassware with aqua regia for 5 min, rinse with water, sonicate with ultrapure water, and dry before use.</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1"/>
          <w:numId w:val="2"/>
        </w:numPr>
        <w:spacing w:after="0" w:line="240" w:lineRule="auto"/>
        <w:ind w:left="0" w:firstLine="0"/>
        <w:rPr>
          <w:rFonts w:asciiTheme="minorHAnsi" w:hAnsiTheme="minorHAnsi" w:cstheme="minorHAnsi"/>
          <w:color w:val="000000" w:themeColor="text1"/>
        </w:rPr>
      </w:pPr>
      <w:r w:rsidRPr="00CD209B">
        <w:rPr>
          <w:rFonts w:asciiTheme="minorHAnsi" w:hAnsiTheme="minorHAnsi" w:cstheme="minorHAnsi"/>
          <w:color w:val="000000" w:themeColor="text1"/>
        </w:rPr>
        <w:t>Prepare 0.2 M hexadecyltrimethylammonium bromide (CTAB), 1 mM HAuCl</w:t>
      </w:r>
      <w:r w:rsidRPr="00CD209B">
        <w:rPr>
          <w:rFonts w:asciiTheme="minorHAnsi" w:hAnsiTheme="minorHAnsi" w:cstheme="minorHAnsi"/>
          <w:color w:val="000000" w:themeColor="text1"/>
          <w:vertAlign w:val="subscript"/>
        </w:rPr>
        <w:t>4</w:t>
      </w:r>
      <w:r w:rsidRPr="00CD209B">
        <w:rPr>
          <w:rFonts w:asciiTheme="minorHAnsi" w:hAnsiTheme="minorHAnsi" w:cstheme="minorHAnsi"/>
          <w:color w:val="000000" w:themeColor="text1"/>
        </w:rPr>
        <w:t>, 4 mM AgNO</w:t>
      </w:r>
      <w:r w:rsidRPr="00CD209B">
        <w:rPr>
          <w:rFonts w:asciiTheme="minorHAnsi" w:hAnsiTheme="minorHAnsi" w:cstheme="minorHAnsi"/>
          <w:color w:val="000000" w:themeColor="text1"/>
          <w:vertAlign w:val="subscript"/>
        </w:rPr>
        <w:t>3</w:t>
      </w:r>
      <w:r w:rsidRPr="00CD209B">
        <w:rPr>
          <w:rFonts w:asciiTheme="minorHAnsi" w:hAnsiTheme="minorHAnsi" w:cstheme="minorHAnsi"/>
          <w:color w:val="000000" w:themeColor="text1"/>
        </w:rPr>
        <w:t xml:space="preserve">, 64 mM L(+)-ascorbic acid, and 6 mM </w:t>
      </w:r>
      <w:r w:rsidRPr="00CD209B">
        <w:rPr>
          <w:rFonts w:asciiTheme="minorHAnsi" w:hAnsiTheme="minorHAnsi" w:cstheme="minorHAnsi"/>
          <w:color w:val="auto"/>
        </w:rPr>
        <w:t>NaBH</w:t>
      </w:r>
      <w:r w:rsidRPr="00CD209B">
        <w:rPr>
          <w:rFonts w:asciiTheme="minorHAnsi" w:hAnsiTheme="minorHAnsi" w:cstheme="minorHAnsi"/>
          <w:color w:val="auto"/>
          <w:vertAlign w:val="subscript"/>
        </w:rPr>
        <w:t>4</w:t>
      </w:r>
      <w:r w:rsidRPr="00CD209B">
        <w:rPr>
          <w:rFonts w:asciiTheme="minorHAnsi" w:hAnsiTheme="minorHAnsi" w:cstheme="minorHAnsi"/>
          <w:color w:val="000000" w:themeColor="text1"/>
        </w:rPr>
        <w:t>. Use cold water (4 °C) to dissolve NaBH</w:t>
      </w:r>
      <w:r w:rsidRPr="00CD209B">
        <w:rPr>
          <w:rFonts w:asciiTheme="minorHAnsi" w:hAnsiTheme="minorHAnsi" w:cstheme="minorHAnsi"/>
          <w:color w:val="000000" w:themeColor="text1"/>
          <w:vertAlign w:val="subscript"/>
        </w:rPr>
        <w:t>4</w:t>
      </w:r>
      <w:r w:rsidRPr="00CD209B">
        <w:rPr>
          <w:rFonts w:asciiTheme="minorHAnsi" w:hAnsiTheme="minorHAnsi" w:cstheme="minorHAnsi"/>
          <w:color w:val="000000" w:themeColor="text1"/>
        </w:rPr>
        <w:t xml:space="preserve">, and keep it in fridge at 4 °C. Ascorbic acid solution has to be freshly prepared. </w:t>
      </w:r>
    </w:p>
    <w:p w:rsidR="003C41A3" w:rsidRPr="00CD209B" w:rsidRDefault="003C41A3" w:rsidP="00CD209B">
      <w:pPr>
        <w:pStyle w:val="ListParagraph"/>
        <w:spacing w:after="0" w:line="240" w:lineRule="auto"/>
        <w:ind w:left="0"/>
        <w:rPr>
          <w:rFonts w:asciiTheme="minorHAnsi" w:hAnsiTheme="minorHAnsi" w:cstheme="minorHAnsi"/>
          <w:color w:val="000000" w:themeColor="text1"/>
        </w:rPr>
      </w:pPr>
    </w:p>
    <w:p w:rsidR="00A95432" w:rsidRPr="00CD209B" w:rsidRDefault="005E59C4" w:rsidP="00CD209B">
      <w:pPr>
        <w:pStyle w:val="ListParagraph"/>
        <w:spacing w:after="0" w:line="240" w:lineRule="auto"/>
        <w:ind w:left="0"/>
        <w:rPr>
          <w:rFonts w:asciiTheme="minorHAnsi" w:hAnsiTheme="minorHAnsi" w:cstheme="minorHAnsi"/>
        </w:rPr>
      </w:pPr>
      <w:r w:rsidRPr="00CD209B">
        <w:rPr>
          <w:rFonts w:asciiTheme="minorHAnsi" w:hAnsiTheme="minorHAnsi" w:cstheme="minorHAnsi"/>
          <w:color w:val="auto"/>
        </w:rPr>
        <w:t xml:space="preserve">CAUTION: CTAB is </w:t>
      </w:r>
      <w:r w:rsidRPr="00CD209B">
        <w:rPr>
          <w:rFonts w:asciiTheme="minorHAnsi" w:hAnsiTheme="minorHAnsi" w:cstheme="minorHAnsi"/>
        </w:rPr>
        <w:t>hazardous in case of skin contact (irritant), of eye contact (irritant), of ingestion, of inhalation. Wear suitable protective clothing. In case of insufficient ventilation, wear suitable respiratory equipment.</w:t>
      </w:r>
    </w:p>
    <w:p w:rsidR="00A95432" w:rsidRPr="00CD209B" w:rsidRDefault="00A95432" w:rsidP="00CD209B">
      <w:pPr>
        <w:pStyle w:val="ListParagraph"/>
        <w:spacing w:after="0" w:line="240" w:lineRule="auto"/>
        <w:ind w:left="0"/>
        <w:rPr>
          <w:rFonts w:asciiTheme="minorHAnsi" w:hAnsiTheme="minorHAnsi" w:cstheme="minorHAnsi"/>
        </w:rPr>
      </w:pPr>
    </w:p>
    <w:p w:rsidR="00A95432" w:rsidRPr="00CD209B" w:rsidRDefault="005E59C4" w:rsidP="00CD209B">
      <w:pPr>
        <w:spacing w:after="0" w:line="240" w:lineRule="auto"/>
        <w:rPr>
          <w:rFonts w:asciiTheme="minorHAnsi" w:hAnsiTheme="minorHAnsi" w:cstheme="minorHAnsi"/>
          <w:color w:val="000000" w:themeColor="text1"/>
        </w:rPr>
      </w:pPr>
      <w:r w:rsidRPr="00CD209B">
        <w:rPr>
          <w:rFonts w:asciiTheme="minorHAnsi" w:hAnsiTheme="minorHAnsi" w:cstheme="minorHAnsi"/>
          <w:color w:val="auto"/>
        </w:rPr>
        <w:t>CAUTION: NaBH</w:t>
      </w:r>
      <w:r w:rsidRPr="00CD209B">
        <w:rPr>
          <w:rFonts w:asciiTheme="minorHAnsi" w:hAnsiTheme="minorHAnsi" w:cstheme="minorHAnsi"/>
          <w:color w:val="auto"/>
          <w:vertAlign w:val="subscript"/>
        </w:rPr>
        <w:t>4</w:t>
      </w:r>
      <w:r w:rsidRPr="00CD209B">
        <w:rPr>
          <w:rFonts w:asciiTheme="minorHAnsi" w:hAnsiTheme="minorHAnsi" w:cstheme="minorHAnsi"/>
          <w:color w:val="000000" w:themeColor="text1"/>
        </w:rPr>
        <w:t xml:space="preserve"> is extremely hazardous in case of skin contact (irritant), of eye contact (irritant), of ingestion, of inhalation. Wear splash goggles, lab coat, gloves, vapor and dust respirator. Be sure to use an approved/certified respirator or equivalent.</w:t>
      </w:r>
    </w:p>
    <w:p w:rsidR="00A95432" w:rsidRPr="00CD209B" w:rsidRDefault="00A95432" w:rsidP="00CD209B">
      <w:p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1"/>
          <w:numId w:val="2"/>
        </w:numPr>
        <w:spacing w:after="0" w:line="240" w:lineRule="auto"/>
        <w:ind w:left="0" w:firstLine="0"/>
        <w:rPr>
          <w:rFonts w:asciiTheme="minorHAnsi" w:hAnsiTheme="minorHAnsi" w:cstheme="minorHAnsi"/>
          <w:color w:val="000000" w:themeColor="text1"/>
        </w:rPr>
      </w:pPr>
      <w:r w:rsidRPr="00CD209B">
        <w:rPr>
          <w:rFonts w:asciiTheme="minorHAnsi" w:hAnsiTheme="minorHAnsi" w:cstheme="minorHAnsi"/>
          <w:color w:val="000000" w:themeColor="text1"/>
        </w:rPr>
        <w:t>Prepare Au seeds</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2"/>
          <w:numId w:val="2"/>
        </w:numPr>
        <w:spacing w:after="0" w:line="240" w:lineRule="auto"/>
        <w:ind w:left="0" w:firstLine="0"/>
        <w:rPr>
          <w:rFonts w:asciiTheme="minorHAnsi" w:hAnsiTheme="minorHAnsi" w:cstheme="minorHAnsi"/>
          <w:color w:val="000000" w:themeColor="text1"/>
        </w:rPr>
      </w:pPr>
      <w:r w:rsidRPr="00CD209B">
        <w:rPr>
          <w:rFonts w:asciiTheme="minorHAnsi" w:hAnsiTheme="minorHAnsi" w:cstheme="minorHAnsi"/>
          <w:color w:val="000000" w:themeColor="text1"/>
        </w:rPr>
        <w:t>Add 500 µL CTAB (0.2 M), 250 µL ultrapure water, and 250 µL HAuCl</w:t>
      </w:r>
      <w:r w:rsidRPr="00CD209B">
        <w:rPr>
          <w:rFonts w:asciiTheme="minorHAnsi" w:hAnsiTheme="minorHAnsi" w:cstheme="minorHAnsi"/>
          <w:color w:val="000000" w:themeColor="text1"/>
          <w:vertAlign w:val="subscript"/>
        </w:rPr>
        <w:t>4</w:t>
      </w:r>
      <w:r w:rsidRPr="00CD209B">
        <w:rPr>
          <w:rFonts w:asciiTheme="minorHAnsi" w:hAnsiTheme="minorHAnsi" w:cstheme="minorHAnsi"/>
          <w:color w:val="000000" w:themeColor="text1"/>
        </w:rPr>
        <w:t xml:space="preserve"> (1 mM) into a glass vial. Stir at 450 rpm at room temperature for 5 min.</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2"/>
          <w:numId w:val="2"/>
        </w:numPr>
        <w:spacing w:after="0" w:line="240" w:lineRule="auto"/>
        <w:ind w:left="0" w:firstLine="0"/>
        <w:rPr>
          <w:rFonts w:asciiTheme="minorHAnsi" w:hAnsiTheme="minorHAnsi" w:cstheme="minorHAnsi"/>
          <w:color w:val="000000" w:themeColor="text1"/>
        </w:rPr>
      </w:pPr>
      <w:r w:rsidRPr="00CD209B">
        <w:rPr>
          <w:rFonts w:asciiTheme="minorHAnsi" w:hAnsiTheme="minorHAnsi" w:cstheme="minorHAnsi"/>
          <w:color w:val="000000" w:themeColor="text1"/>
        </w:rPr>
        <w:t>Increase the stirring rate to 1200 rpm. Add 100 µL cold NaBH</w:t>
      </w:r>
      <w:r w:rsidRPr="00CD209B">
        <w:rPr>
          <w:rFonts w:asciiTheme="minorHAnsi" w:hAnsiTheme="minorHAnsi" w:cstheme="minorHAnsi"/>
          <w:color w:val="000000" w:themeColor="text1"/>
          <w:vertAlign w:val="subscript"/>
        </w:rPr>
        <w:t>4</w:t>
      </w:r>
      <w:r w:rsidRPr="00CD209B">
        <w:rPr>
          <w:rFonts w:asciiTheme="minorHAnsi" w:hAnsiTheme="minorHAnsi" w:cstheme="minorHAnsi"/>
          <w:color w:val="000000" w:themeColor="text1"/>
        </w:rPr>
        <w:t xml:space="preserve"> solution (6 mM, 4 °C). After 2 min, stop the stirring and incubate the solution in a water bath at 30 °C for 30 min before use.</w:t>
      </w:r>
    </w:p>
    <w:p w:rsidR="00317D15" w:rsidRPr="00CD209B" w:rsidRDefault="00317D15" w:rsidP="00CD209B">
      <w:pPr>
        <w:pStyle w:val="ListParagraph"/>
        <w:spacing w:after="0" w:line="240" w:lineRule="auto"/>
        <w:ind w:left="0"/>
        <w:rPr>
          <w:rFonts w:asciiTheme="minorHAnsi" w:hAnsiTheme="minorHAnsi" w:cstheme="minorHAnsi"/>
          <w:color w:val="000000" w:themeColor="text1"/>
        </w:rPr>
      </w:pPr>
    </w:p>
    <w:p w:rsidR="00A95432" w:rsidRPr="00CD209B" w:rsidRDefault="005E59C4" w:rsidP="00CD209B">
      <w:pPr>
        <w:pStyle w:val="ListParagraph"/>
        <w:numPr>
          <w:ilvl w:val="1"/>
          <w:numId w:val="2"/>
        </w:numPr>
        <w:spacing w:after="0" w:line="240" w:lineRule="auto"/>
        <w:ind w:left="0" w:firstLine="0"/>
        <w:rPr>
          <w:rFonts w:asciiTheme="minorHAnsi" w:hAnsiTheme="minorHAnsi" w:cstheme="minorHAnsi"/>
          <w:color w:val="000000" w:themeColor="text1"/>
          <w:highlight w:val="yellow"/>
        </w:rPr>
      </w:pPr>
      <w:r w:rsidRPr="00CD209B">
        <w:rPr>
          <w:rFonts w:asciiTheme="minorHAnsi" w:hAnsiTheme="minorHAnsi" w:cstheme="minorHAnsi"/>
          <w:color w:val="000000" w:themeColor="text1"/>
          <w:highlight w:val="yellow"/>
        </w:rPr>
        <w:t>Prepare AuNRs</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2"/>
          <w:numId w:val="2"/>
        </w:numPr>
        <w:spacing w:after="0" w:line="240" w:lineRule="auto"/>
        <w:ind w:left="0" w:firstLine="0"/>
        <w:rPr>
          <w:rFonts w:asciiTheme="minorHAnsi" w:hAnsiTheme="minorHAnsi" w:cstheme="minorHAnsi"/>
          <w:color w:val="000000" w:themeColor="text1"/>
          <w:highlight w:val="yellow"/>
        </w:rPr>
      </w:pPr>
      <w:r w:rsidRPr="00CD209B">
        <w:rPr>
          <w:rFonts w:asciiTheme="minorHAnsi" w:hAnsiTheme="minorHAnsi" w:cstheme="minorHAnsi"/>
          <w:color w:val="000000" w:themeColor="text1"/>
          <w:highlight w:val="yellow"/>
        </w:rPr>
        <w:lastRenderedPageBreak/>
        <w:t>Dissolve 0.55 g CTAB and 0.037 g 2,6-Dihydroxybenzoic acid in 15 mL warm water (60 - 65 °C) in</w:t>
      </w:r>
      <w:ins w:id="49" w:author="Author" w:date="2018-11-26T14:37:00Z">
        <w:r w:rsidR="0004552D">
          <w:rPr>
            <w:rFonts w:asciiTheme="minorHAnsi" w:hAnsiTheme="minorHAnsi" w:cstheme="minorHAnsi"/>
            <w:color w:val="000000" w:themeColor="text1"/>
            <w:highlight w:val="yellow"/>
          </w:rPr>
          <w:t>to</w:t>
        </w:r>
      </w:ins>
      <w:r w:rsidRPr="00CD209B">
        <w:rPr>
          <w:rFonts w:asciiTheme="minorHAnsi" w:hAnsiTheme="minorHAnsi" w:cstheme="minorHAnsi"/>
          <w:color w:val="000000" w:themeColor="text1"/>
          <w:highlight w:val="yellow"/>
        </w:rPr>
        <w:t xml:space="preserve"> a round bottom flask. Cool down the solution to 30 °C, add 600 µL AgNO</w:t>
      </w:r>
      <w:r w:rsidRPr="00CD209B">
        <w:rPr>
          <w:rFonts w:asciiTheme="minorHAnsi" w:hAnsiTheme="minorHAnsi" w:cstheme="minorHAnsi"/>
          <w:color w:val="000000" w:themeColor="text1"/>
          <w:highlight w:val="yellow"/>
          <w:vertAlign w:val="subscript"/>
        </w:rPr>
        <w:t>3</w:t>
      </w:r>
      <w:r w:rsidRPr="00CD209B">
        <w:rPr>
          <w:rFonts w:asciiTheme="minorHAnsi" w:hAnsiTheme="minorHAnsi" w:cstheme="minorHAnsi"/>
          <w:color w:val="000000" w:themeColor="text1"/>
          <w:highlight w:val="yellow"/>
        </w:rPr>
        <w:t xml:space="preserve"> (4 mM) and stir at 450 rpm for 2 min. Then leave the solution undisturbed for 15 min at 30 °C.</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highlight w:val="yellow"/>
        </w:rPr>
      </w:pPr>
    </w:p>
    <w:p w:rsidR="00A95432" w:rsidRPr="00CD209B" w:rsidRDefault="005E59C4" w:rsidP="00CD209B">
      <w:pPr>
        <w:pStyle w:val="ListParagraph"/>
        <w:numPr>
          <w:ilvl w:val="2"/>
          <w:numId w:val="2"/>
        </w:numPr>
        <w:spacing w:after="0" w:line="240" w:lineRule="auto"/>
        <w:ind w:left="0" w:firstLine="0"/>
        <w:rPr>
          <w:rFonts w:asciiTheme="minorHAnsi" w:hAnsiTheme="minorHAnsi" w:cstheme="minorHAnsi"/>
          <w:color w:val="000000" w:themeColor="text1"/>
          <w:highlight w:val="yellow"/>
        </w:rPr>
      </w:pPr>
      <w:r w:rsidRPr="00CD209B">
        <w:rPr>
          <w:rFonts w:asciiTheme="minorHAnsi" w:hAnsiTheme="minorHAnsi" w:cstheme="minorHAnsi"/>
          <w:color w:val="000000" w:themeColor="text1"/>
          <w:highlight w:val="yellow"/>
        </w:rPr>
        <w:t>Add 15 mL HAuCl</w:t>
      </w:r>
      <w:r w:rsidRPr="00CD209B">
        <w:rPr>
          <w:rFonts w:asciiTheme="minorHAnsi" w:hAnsiTheme="minorHAnsi" w:cstheme="minorHAnsi"/>
          <w:color w:val="000000" w:themeColor="text1"/>
          <w:highlight w:val="yellow"/>
          <w:vertAlign w:val="subscript"/>
        </w:rPr>
        <w:t>4</w:t>
      </w:r>
      <w:r w:rsidRPr="00CD209B">
        <w:rPr>
          <w:rFonts w:asciiTheme="minorHAnsi" w:hAnsiTheme="minorHAnsi" w:cstheme="minorHAnsi"/>
          <w:color w:val="000000" w:themeColor="text1"/>
          <w:highlight w:val="yellow"/>
        </w:rPr>
        <w:t xml:space="preserve"> (1 mM) to the solution, and stir at 450 rpm for 15 min. Add 120 µL L(+)-Ascorbic acid (64 mM), then immediately, stir at 1200 rpm for 30 s</w:t>
      </w:r>
      <w:del w:id="50" w:author="Author" w:date="2018-11-26T13:52:00Z">
        <w:r w:rsidRPr="00CD209B" w:rsidDel="00121290">
          <w:rPr>
            <w:rFonts w:asciiTheme="minorHAnsi" w:hAnsiTheme="minorHAnsi" w:cstheme="minorHAnsi"/>
            <w:color w:val="000000" w:themeColor="text1"/>
            <w:highlight w:val="yellow"/>
          </w:rPr>
          <w:delText>ec</w:delText>
        </w:r>
      </w:del>
      <w:r w:rsidRPr="00CD209B">
        <w:rPr>
          <w:rFonts w:asciiTheme="minorHAnsi" w:hAnsiTheme="minorHAnsi" w:cstheme="minorHAnsi"/>
          <w:color w:val="000000" w:themeColor="text1"/>
          <w:highlight w:val="yellow"/>
        </w:rPr>
        <w:t>. Add 12 µL Au seeds, and keep stirring at 1200 rpm for 30 s</w:t>
      </w:r>
      <w:del w:id="51" w:author="Author" w:date="2018-11-26T13:52:00Z">
        <w:r w:rsidRPr="00CD209B" w:rsidDel="00121290">
          <w:rPr>
            <w:rFonts w:asciiTheme="minorHAnsi" w:hAnsiTheme="minorHAnsi" w:cstheme="minorHAnsi"/>
            <w:color w:val="000000" w:themeColor="text1"/>
            <w:highlight w:val="yellow"/>
          </w:rPr>
          <w:delText>ec</w:delText>
        </w:r>
      </w:del>
      <w:r w:rsidRPr="00CD209B">
        <w:rPr>
          <w:rFonts w:asciiTheme="minorHAnsi" w:hAnsiTheme="minorHAnsi" w:cstheme="minorHAnsi"/>
          <w:color w:val="000000" w:themeColor="text1"/>
          <w:highlight w:val="yellow"/>
        </w:rPr>
        <w:t>.</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highlight w:val="yellow"/>
        </w:rPr>
      </w:pPr>
    </w:p>
    <w:p w:rsidR="00A95432" w:rsidRPr="00CD209B" w:rsidRDefault="005E59C4" w:rsidP="00CD209B">
      <w:pPr>
        <w:pStyle w:val="ListParagraph"/>
        <w:numPr>
          <w:ilvl w:val="2"/>
          <w:numId w:val="2"/>
        </w:numPr>
        <w:spacing w:after="0" w:line="240" w:lineRule="auto"/>
        <w:ind w:left="0" w:firstLine="0"/>
        <w:rPr>
          <w:rFonts w:asciiTheme="minorHAnsi" w:hAnsiTheme="minorHAnsi" w:cstheme="minorHAnsi"/>
          <w:color w:val="000000" w:themeColor="text1"/>
          <w:highlight w:val="yellow"/>
        </w:rPr>
      </w:pPr>
      <w:r w:rsidRPr="00CD209B">
        <w:rPr>
          <w:rFonts w:asciiTheme="minorHAnsi" w:hAnsiTheme="minorHAnsi" w:cstheme="minorHAnsi"/>
          <w:color w:val="000000" w:themeColor="text1"/>
          <w:highlight w:val="yellow"/>
        </w:rPr>
        <w:t>Incubate the solution in a water bath at 30 °C for 18 h. Do not disturb, and use a cap to close the flask.</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highlight w:val="yellow"/>
        </w:rPr>
      </w:pPr>
    </w:p>
    <w:p w:rsidR="00A95432" w:rsidRPr="00CD209B" w:rsidRDefault="005E59C4" w:rsidP="00CD209B">
      <w:pPr>
        <w:pStyle w:val="ListParagraph"/>
        <w:numPr>
          <w:ilvl w:val="2"/>
          <w:numId w:val="2"/>
        </w:numPr>
        <w:spacing w:after="0" w:line="240" w:lineRule="auto"/>
        <w:ind w:left="0" w:firstLine="0"/>
        <w:rPr>
          <w:rFonts w:asciiTheme="minorHAnsi" w:hAnsiTheme="minorHAnsi" w:cstheme="minorHAnsi"/>
          <w:color w:val="000000" w:themeColor="text1"/>
        </w:rPr>
      </w:pPr>
      <w:r w:rsidRPr="00CD209B">
        <w:rPr>
          <w:rFonts w:asciiTheme="minorHAnsi" w:hAnsiTheme="minorHAnsi" w:cstheme="minorHAnsi"/>
          <w:color w:val="000000" w:themeColor="text1"/>
          <w:highlight w:val="yellow"/>
        </w:rPr>
        <w:t xml:space="preserve">Transfer the resultant solution to centrifuge tubes, and centrifuge at 9500 </w:t>
      </w:r>
      <w:del w:id="52" w:author="Author" w:date="2018-11-26T13:46:00Z">
        <w:r w:rsidRPr="00CD209B" w:rsidDel="00B12C6B">
          <w:rPr>
            <w:rFonts w:asciiTheme="minorHAnsi" w:hAnsiTheme="minorHAnsi" w:cstheme="minorHAnsi"/>
            <w:color w:val="000000" w:themeColor="text1"/>
            <w:highlight w:val="yellow"/>
          </w:rPr>
          <w:delText xml:space="preserve">rcf </w:delText>
        </w:r>
      </w:del>
      <w:ins w:id="53" w:author="Author" w:date="2018-11-26T17:06:00Z">
        <w:r w:rsidR="003574B1">
          <w:rPr>
            <w:rFonts w:asciiTheme="minorHAnsi" w:hAnsiTheme="minorHAnsi" w:cstheme="minorHAnsi"/>
            <w:color w:val="000000" w:themeColor="text1"/>
            <w:highlight w:val="yellow"/>
          </w:rPr>
          <w:t xml:space="preserve">x </w:t>
        </w:r>
      </w:ins>
      <w:ins w:id="54" w:author="Author" w:date="2018-11-26T13:46:00Z">
        <w:r w:rsidR="00B12C6B">
          <w:rPr>
            <w:rFonts w:asciiTheme="minorHAnsi" w:hAnsiTheme="minorHAnsi" w:cstheme="minorHAnsi"/>
            <w:color w:val="000000" w:themeColor="text1"/>
            <w:highlight w:val="yellow"/>
          </w:rPr>
          <w:t>g</w:t>
        </w:r>
        <w:r w:rsidR="00B12C6B" w:rsidRPr="00CD209B">
          <w:rPr>
            <w:rFonts w:asciiTheme="minorHAnsi" w:hAnsiTheme="minorHAnsi" w:cstheme="minorHAnsi"/>
            <w:color w:val="000000" w:themeColor="text1"/>
            <w:highlight w:val="yellow"/>
          </w:rPr>
          <w:t xml:space="preserve"> </w:t>
        </w:r>
      </w:ins>
      <w:r w:rsidRPr="00CD209B">
        <w:rPr>
          <w:rFonts w:asciiTheme="minorHAnsi" w:hAnsiTheme="minorHAnsi" w:cstheme="minorHAnsi"/>
          <w:color w:val="000000" w:themeColor="text1"/>
          <w:highlight w:val="yellow"/>
        </w:rPr>
        <w:t>for 12 min at 20°C. Discard the supernatant, disperse the pellet in 20 mL ultrapure water and perform one more centrifugation step.</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2"/>
          <w:numId w:val="2"/>
        </w:numPr>
        <w:spacing w:after="0" w:line="240" w:lineRule="auto"/>
        <w:ind w:left="0" w:firstLine="0"/>
        <w:rPr>
          <w:rFonts w:asciiTheme="minorHAnsi" w:hAnsiTheme="minorHAnsi" w:cstheme="minorHAnsi"/>
          <w:color w:val="000000" w:themeColor="text1"/>
        </w:rPr>
      </w:pPr>
      <w:r w:rsidRPr="00CD209B">
        <w:rPr>
          <w:rFonts w:asciiTheme="minorHAnsi" w:hAnsiTheme="minorHAnsi" w:cstheme="minorHAnsi"/>
          <w:color w:val="000000" w:themeColor="text1"/>
          <w:highlight w:val="yellow"/>
        </w:rPr>
        <w:t>Disperse the final pellet in 3.0 mL distilled water. Estimate the concentration of AuNRs from UV-VIS absorption measurement using extinction coefficient for the longitudinal plasmon resonance. The extinction coefficient can be predicted using AuNRs shape parameters</w:t>
      </w:r>
      <w:r w:rsidRPr="00CD209B">
        <w:rPr>
          <w:rFonts w:asciiTheme="minorHAnsi" w:hAnsiTheme="minorHAnsi" w:cstheme="minorHAnsi"/>
          <w:highlight w:val="yellow"/>
          <w:vertAlign w:val="superscript"/>
        </w:rPr>
        <w:t>41</w:t>
      </w:r>
      <w:r w:rsidRPr="00CD209B">
        <w:rPr>
          <w:rFonts w:asciiTheme="minorHAnsi" w:hAnsiTheme="minorHAnsi" w:cstheme="minorHAnsi"/>
          <w:color w:val="000000" w:themeColor="text1"/>
          <w:highlight w:val="yellow"/>
        </w:rPr>
        <w:t>.</w:t>
      </w:r>
      <w:r w:rsidR="00D53F5A" w:rsidRPr="00CD209B">
        <w:rPr>
          <w:rFonts w:asciiTheme="minorHAnsi" w:hAnsiTheme="minorHAnsi" w:cstheme="minorHAnsi"/>
          <w:color w:val="000000" w:themeColor="text1"/>
          <w:highlight w:val="yellow"/>
        </w:rPr>
        <w:t xml:space="preserve"> </w:t>
      </w:r>
      <w:r w:rsidR="007E3BAD" w:rsidRPr="00CD209B">
        <w:rPr>
          <w:rFonts w:asciiTheme="minorHAnsi" w:hAnsiTheme="minorHAnsi" w:cstheme="minorHAnsi"/>
          <w:color w:val="000000" w:themeColor="text1"/>
          <w:highlight w:val="yellow"/>
        </w:rPr>
        <w:t>Store the AuNRs at 4 °C for further use.</w:t>
      </w:r>
    </w:p>
    <w:p w:rsidR="00A95432" w:rsidRPr="00CD209B" w:rsidRDefault="00A95432" w:rsidP="00CD209B">
      <w:p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0"/>
          <w:numId w:val="2"/>
        </w:numPr>
        <w:spacing w:after="0" w:line="240" w:lineRule="auto"/>
        <w:ind w:left="0" w:firstLine="0"/>
        <w:rPr>
          <w:rFonts w:asciiTheme="minorHAnsi" w:hAnsiTheme="minorHAnsi" w:cstheme="minorHAnsi"/>
          <w:b/>
          <w:color w:val="000000" w:themeColor="text1"/>
          <w:highlight w:val="yellow"/>
        </w:rPr>
      </w:pPr>
      <w:r w:rsidRPr="00CD209B">
        <w:rPr>
          <w:rFonts w:asciiTheme="minorHAnsi" w:hAnsiTheme="minorHAnsi" w:cstheme="minorHAnsi"/>
          <w:b/>
          <w:color w:val="000000" w:themeColor="text1"/>
          <w:highlight w:val="yellow"/>
        </w:rPr>
        <w:t xml:space="preserve">Functionalize gold nanorods with single stranded-DNA </w:t>
      </w:r>
    </w:p>
    <w:p w:rsidR="00A95432" w:rsidRPr="00CD209B" w:rsidRDefault="00A95432" w:rsidP="00CD209B">
      <w:pPr>
        <w:pStyle w:val="ListParagraph"/>
        <w:spacing w:after="0" w:line="240" w:lineRule="auto"/>
        <w:ind w:left="0"/>
        <w:rPr>
          <w:rFonts w:asciiTheme="minorHAnsi" w:hAnsiTheme="minorHAnsi" w:cstheme="minorHAnsi"/>
          <w:b/>
          <w:color w:val="000000" w:themeColor="text1"/>
        </w:rPr>
      </w:pPr>
    </w:p>
    <w:p w:rsidR="00A95432" w:rsidRPr="00CD209B" w:rsidRDefault="005E59C4" w:rsidP="00CD209B">
      <w:pPr>
        <w:spacing w:after="0" w:line="240" w:lineRule="auto"/>
        <w:rPr>
          <w:rFonts w:asciiTheme="minorHAnsi" w:hAnsiTheme="minorHAnsi" w:cstheme="minorHAnsi"/>
          <w:color w:val="000000" w:themeColor="text1"/>
        </w:rPr>
      </w:pPr>
      <w:r w:rsidRPr="00CD209B">
        <w:rPr>
          <w:rFonts w:asciiTheme="minorHAnsi" w:hAnsiTheme="minorHAnsi" w:cstheme="minorHAnsi"/>
          <w:color w:val="000000" w:themeColor="text1"/>
        </w:rPr>
        <w:t xml:space="preserve">Note: this section describes </w:t>
      </w:r>
      <w:r w:rsidRPr="00CD209B">
        <w:rPr>
          <w:rFonts w:asciiTheme="minorHAnsi" w:hAnsiTheme="minorHAnsi" w:cstheme="minorHAnsi"/>
          <w:color w:val="000000" w:themeColor="text1"/>
          <w:lang w:val="en-GB"/>
        </w:rPr>
        <w:t xml:space="preserve">the </w:t>
      </w:r>
      <w:r w:rsidRPr="00CD209B">
        <w:rPr>
          <w:rFonts w:asciiTheme="minorHAnsi" w:hAnsiTheme="minorHAnsi" w:cstheme="minorHAnsi"/>
          <w:color w:val="000000" w:themeColor="text1"/>
        </w:rPr>
        <w:t>protocol for AuNRs functionalization with single stranded-DNA (ssDNA) following the so-called low pH route adapted from a previous literature</w:t>
      </w:r>
      <w:r w:rsidRPr="00CD209B">
        <w:rPr>
          <w:rFonts w:asciiTheme="minorHAnsi" w:hAnsiTheme="minorHAnsi" w:cstheme="minorHAnsi"/>
          <w:vertAlign w:val="superscript"/>
        </w:rPr>
        <w:t>42</w:t>
      </w:r>
      <w:r w:rsidRPr="00CD209B">
        <w:rPr>
          <w:rFonts w:asciiTheme="minorHAnsi" w:hAnsiTheme="minorHAnsi" w:cstheme="minorHAnsi"/>
          <w:color w:val="000000" w:themeColor="text1"/>
        </w:rPr>
        <w:t>. The AuNRs covered with DNA are purified by centrifugation; alternatively, the purification can be performed using agarose gel electrophoresis.</w:t>
      </w:r>
    </w:p>
    <w:p w:rsidR="00A95432" w:rsidRPr="00CD209B" w:rsidRDefault="00A95432" w:rsidP="00CD209B">
      <w:p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1"/>
          <w:numId w:val="2"/>
        </w:numPr>
        <w:spacing w:after="0" w:line="240" w:lineRule="auto"/>
        <w:ind w:left="0" w:firstLine="0"/>
        <w:rPr>
          <w:rFonts w:asciiTheme="minorHAnsi" w:hAnsiTheme="minorHAnsi" w:cstheme="minorHAnsi"/>
          <w:color w:val="000000" w:themeColor="text1"/>
        </w:rPr>
      </w:pPr>
      <w:r w:rsidRPr="00CD209B">
        <w:rPr>
          <w:rFonts w:asciiTheme="minorHAnsi" w:hAnsiTheme="minorHAnsi" w:cstheme="minorHAnsi"/>
          <w:color w:val="000000" w:themeColor="text1"/>
        </w:rPr>
        <w:t>Incubate 20 µL thiol-functionalized polyT DNA strands (1 mM) with 20 µL freshly prepared</w:t>
      </w:r>
      <w:r w:rsidRPr="00CD209B">
        <w:rPr>
          <w:rFonts w:asciiTheme="minorHAnsi" w:hAnsiTheme="minorHAnsi" w:cstheme="minorHAnsi"/>
        </w:rPr>
        <w:t xml:space="preserve"> </w:t>
      </w:r>
      <w:r w:rsidRPr="00CD209B">
        <w:rPr>
          <w:rFonts w:asciiTheme="minorHAnsi" w:hAnsiTheme="minorHAnsi" w:cstheme="minorHAnsi"/>
          <w:color w:val="000000" w:themeColor="text1"/>
        </w:rPr>
        <w:t xml:space="preserve">tris(2-carboxyethyl)phosphine hydrochloride (TCEP, 14 mM) for 1 h to reduce disulfide bonds. </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rPr>
      </w:pPr>
    </w:p>
    <w:p w:rsidR="00A95432" w:rsidRPr="00CD209B" w:rsidRDefault="005E59C4" w:rsidP="00CD209B">
      <w:pPr>
        <w:pStyle w:val="ListParagraph"/>
        <w:spacing w:after="0" w:line="240" w:lineRule="auto"/>
        <w:ind w:left="0"/>
        <w:rPr>
          <w:rFonts w:asciiTheme="minorHAnsi" w:hAnsiTheme="minorHAnsi" w:cstheme="minorHAnsi"/>
          <w:color w:val="000000" w:themeColor="text1"/>
        </w:rPr>
      </w:pPr>
      <w:r w:rsidRPr="00CD209B">
        <w:rPr>
          <w:rFonts w:asciiTheme="minorHAnsi" w:hAnsiTheme="minorHAnsi" w:cstheme="minorHAnsi"/>
          <w:color w:val="000000" w:themeColor="text1"/>
        </w:rPr>
        <w:t>Note: the thiol group</w:t>
      </w:r>
      <w:r w:rsidRPr="00CD209B">
        <w:rPr>
          <w:rFonts w:asciiTheme="minorHAnsi" w:hAnsiTheme="minorHAnsi" w:cstheme="minorHAnsi"/>
          <w:color w:val="000000" w:themeColor="text1"/>
          <w:lang w:val="en-GB"/>
        </w:rPr>
        <w:t>s</w:t>
      </w:r>
      <w:r w:rsidRPr="00CD209B">
        <w:rPr>
          <w:rFonts w:asciiTheme="minorHAnsi" w:hAnsiTheme="minorHAnsi" w:cstheme="minorHAnsi"/>
          <w:color w:val="000000" w:themeColor="text1"/>
        </w:rPr>
        <w:t xml:space="preserve"> form bond</w:t>
      </w:r>
      <w:r w:rsidRPr="00CD209B">
        <w:rPr>
          <w:rFonts w:asciiTheme="minorHAnsi" w:hAnsiTheme="minorHAnsi" w:cstheme="minorHAnsi"/>
          <w:color w:val="000000" w:themeColor="text1"/>
          <w:lang w:val="en-GB"/>
        </w:rPr>
        <w:t>s</w:t>
      </w:r>
      <w:r w:rsidRPr="00CD209B">
        <w:rPr>
          <w:rFonts w:asciiTheme="minorHAnsi" w:hAnsiTheme="minorHAnsi" w:cstheme="minorHAnsi"/>
          <w:color w:val="000000" w:themeColor="text1"/>
        </w:rPr>
        <w:t xml:space="preserve"> with AuNRs and the polyT sequence hybridize with the polyA</w:t>
      </w:r>
      <w:r w:rsidRPr="00CD209B">
        <w:rPr>
          <w:rFonts w:asciiTheme="minorHAnsi" w:hAnsiTheme="minorHAnsi" w:cstheme="minorHAnsi"/>
          <w:color w:val="000000" w:themeColor="text1"/>
          <w:vertAlign w:val="subscript"/>
        </w:rPr>
        <w:t>10</w:t>
      </w:r>
      <w:r w:rsidRPr="00CD209B">
        <w:rPr>
          <w:rFonts w:asciiTheme="minorHAnsi" w:hAnsiTheme="minorHAnsi" w:cstheme="minorHAnsi"/>
          <w:color w:val="000000" w:themeColor="text1"/>
        </w:rPr>
        <w:t xml:space="preserve"> handle on the origami, in which too many or too few base pairs may lead to malfunction or unstable assembly.</w:t>
      </w:r>
    </w:p>
    <w:p w:rsidR="00A95432" w:rsidRPr="00CD209B" w:rsidRDefault="00A95432" w:rsidP="00CD209B">
      <w:pPr>
        <w:pStyle w:val="ListParagraph"/>
        <w:spacing w:after="0" w:line="240" w:lineRule="auto"/>
        <w:ind w:left="0"/>
        <w:rPr>
          <w:rFonts w:asciiTheme="minorHAnsi" w:hAnsiTheme="minorHAnsi" w:cstheme="minorHAnsi"/>
          <w:color w:val="000000" w:themeColor="text1"/>
        </w:rPr>
      </w:pPr>
    </w:p>
    <w:p w:rsidR="00A95432" w:rsidRPr="00CD209B" w:rsidRDefault="005E59C4" w:rsidP="00CD209B">
      <w:pPr>
        <w:pStyle w:val="ListParagraph"/>
        <w:spacing w:after="0" w:line="240" w:lineRule="auto"/>
        <w:ind w:left="0"/>
        <w:rPr>
          <w:rFonts w:asciiTheme="minorHAnsi" w:hAnsiTheme="minorHAnsi" w:cstheme="minorHAnsi"/>
          <w:color w:val="000000" w:themeColor="text1"/>
        </w:rPr>
      </w:pPr>
      <w:r w:rsidRPr="00CD209B">
        <w:rPr>
          <w:rFonts w:asciiTheme="minorHAnsi" w:hAnsiTheme="minorHAnsi" w:cstheme="minorHAnsi"/>
          <w:color w:val="000000" w:themeColor="text1"/>
        </w:rPr>
        <w:t>CAUTION: TCEP can cause severe skin burns and eye damage.</w:t>
      </w:r>
      <w:r w:rsidRPr="00CD209B">
        <w:rPr>
          <w:rFonts w:asciiTheme="minorHAnsi" w:hAnsiTheme="minorHAnsi" w:cstheme="minorHAnsi"/>
        </w:rPr>
        <w:t xml:space="preserve"> </w:t>
      </w:r>
      <w:r w:rsidRPr="00CD209B">
        <w:rPr>
          <w:rFonts w:asciiTheme="minorHAnsi" w:hAnsiTheme="minorHAnsi" w:cstheme="minorHAnsi"/>
          <w:color w:val="000000" w:themeColor="text1"/>
        </w:rPr>
        <w:t>Wear protective gloves/ protective clothing/ eye protection/ face protection.</w:t>
      </w:r>
    </w:p>
    <w:p w:rsidR="00A95432" w:rsidRPr="00CD209B" w:rsidRDefault="00A95432" w:rsidP="00CD209B">
      <w:pPr>
        <w:pStyle w:val="ListParagraph"/>
        <w:spacing w:after="0" w:line="240" w:lineRule="auto"/>
        <w:ind w:left="0"/>
        <w:rPr>
          <w:rFonts w:asciiTheme="minorHAnsi" w:hAnsiTheme="minorHAnsi" w:cstheme="minorHAnsi"/>
          <w:color w:val="000000" w:themeColor="text1"/>
        </w:rPr>
      </w:pPr>
    </w:p>
    <w:p w:rsidR="00A95432" w:rsidRPr="00CD209B" w:rsidRDefault="005E59C4" w:rsidP="00CD209B">
      <w:pPr>
        <w:pStyle w:val="ListParagraph"/>
        <w:numPr>
          <w:ilvl w:val="1"/>
          <w:numId w:val="2"/>
        </w:numPr>
        <w:spacing w:after="0" w:line="240" w:lineRule="auto"/>
        <w:ind w:left="0" w:firstLine="0"/>
        <w:rPr>
          <w:rFonts w:asciiTheme="minorHAnsi" w:hAnsiTheme="minorHAnsi" w:cstheme="minorHAnsi"/>
          <w:color w:val="000000" w:themeColor="text1"/>
          <w:highlight w:val="yellow"/>
        </w:rPr>
      </w:pPr>
      <w:r w:rsidRPr="00CD209B">
        <w:rPr>
          <w:rFonts w:asciiTheme="minorHAnsi" w:hAnsiTheme="minorHAnsi" w:cstheme="minorHAnsi"/>
          <w:highlight w:val="yellow"/>
        </w:rPr>
        <w:t>Mix 150 µL AuNR (</w:t>
      </w:r>
      <w:r w:rsidRPr="00CD209B">
        <w:rPr>
          <w:rFonts w:asciiTheme="minorHAnsi" w:hAnsiTheme="minorHAnsi" w:cstheme="minorHAnsi"/>
          <w:highlight w:val="yellow"/>
          <w:lang w:val="en-GB"/>
        </w:rPr>
        <w:t>10 nM</w:t>
      </w:r>
      <w:r w:rsidRPr="00CD209B">
        <w:rPr>
          <w:rFonts w:asciiTheme="minorHAnsi" w:hAnsiTheme="minorHAnsi" w:cstheme="minorHAnsi"/>
          <w:highlight w:val="yellow"/>
        </w:rPr>
        <w:t>) and 40 µL TCEP treated thiol-DNA (0.5</w:t>
      </w:r>
      <w:r w:rsidR="003C41A3" w:rsidRPr="00CD209B">
        <w:rPr>
          <w:rFonts w:asciiTheme="minorHAnsi" w:hAnsiTheme="minorHAnsi" w:cstheme="minorHAnsi"/>
          <w:highlight w:val="yellow"/>
        </w:rPr>
        <w:t xml:space="preserve"> </w:t>
      </w:r>
      <w:r w:rsidRPr="00CD209B">
        <w:rPr>
          <w:rFonts w:asciiTheme="minorHAnsi" w:hAnsiTheme="minorHAnsi" w:cstheme="minorHAnsi"/>
          <w:highlight w:val="yellow"/>
        </w:rPr>
        <w:t xml:space="preserve">mM). </w:t>
      </w:r>
      <w:r w:rsidRPr="00CD209B">
        <w:rPr>
          <w:rFonts w:asciiTheme="minorHAnsi" w:hAnsiTheme="minorHAnsi" w:cstheme="minorHAnsi"/>
          <w:color w:val="000000" w:themeColor="text1"/>
          <w:highlight w:val="yellow"/>
        </w:rPr>
        <w:t xml:space="preserve">Add 1% </w:t>
      </w:r>
      <w:r w:rsidRPr="00CD209B">
        <w:rPr>
          <w:rFonts w:asciiTheme="minorHAnsi" w:hAnsiTheme="minorHAnsi" w:cstheme="minorHAnsi"/>
          <w:color w:val="000000" w:themeColor="text1"/>
          <w:highlight w:val="yellow"/>
          <w:lang w:val="en-GB"/>
        </w:rPr>
        <w:t>s</w:t>
      </w:r>
      <w:r w:rsidRPr="00CD209B">
        <w:rPr>
          <w:rFonts w:asciiTheme="minorHAnsi" w:hAnsiTheme="minorHAnsi" w:cstheme="minorHAnsi"/>
          <w:color w:val="000000" w:themeColor="text1"/>
          <w:highlight w:val="yellow"/>
        </w:rPr>
        <w:t>odium dodecyl sulfate (SDS) to AuNRs solution to reach a final SDS</w:t>
      </w:r>
      <w:r w:rsidRPr="00CD209B">
        <w:rPr>
          <w:rFonts w:asciiTheme="minorHAnsi" w:hAnsiTheme="minorHAnsi" w:cstheme="minorHAnsi"/>
          <w:color w:val="000000" w:themeColor="text1"/>
          <w:highlight w:val="yellow"/>
          <w:lang w:val="en-GB"/>
        </w:rPr>
        <w:t xml:space="preserve"> </w:t>
      </w:r>
      <w:r w:rsidRPr="00CD209B">
        <w:rPr>
          <w:rFonts w:asciiTheme="minorHAnsi" w:hAnsiTheme="minorHAnsi" w:cstheme="minorHAnsi"/>
          <w:color w:val="000000" w:themeColor="text1"/>
          <w:highlight w:val="yellow"/>
        </w:rPr>
        <w:t xml:space="preserve">concentration of 0.05%. Adjust the pH to 2.5 - 3 with ~1 µL HCl (1 M). </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highlight w:val="yellow"/>
        </w:rPr>
      </w:pPr>
    </w:p>
    <w:p w:rsidR="00A95432" w:rsidRPr="00CD209B" w:rsidRDefault="005E59C4" w:rsidP="00CD209B">
      <w:pPr>
        <w:pStyle w:val="ListParagraph"/>
        <w:numPr>
          <w:ilvl w:val="1"/>
          <w:numId w:val="2"/>
        </w:numPr>
        <w:spacing w:after="0" w:line="240" w:lineRule="auto"/>
        <w:ind w:left="0" w:firstLine="0"/>
        <w:rPr>
          <w:rFonts w:asciiTheme="minorHAnsi" w:hAnsiTheme="minorHAnsi" w:cstheme="minorHAnsi"/>
          <w:color w:val="000000" w:themeColor="text1"/>
          <w:highlight w:val="yellow"/>
        </w:rPr>
      </w:pPr>
      <w:r w:rsidRPr="00CD209B">
        <w:rPr>
          <w:rFonts w:asciiTheme="minorHAnsi" w:hAnsiTheme="minorHAnsi" w:cstheme="minorHAnsi"/>
          <w:color w:val="000000" w:themeColor="text1"/>
          <w:highlight w:val="yellow"/>
        </w:rPr>
        <w:t xml:space="preserve">Add </w:t>
      </w:r>
      <w:r w:rsidRPr="00CD209B">
        <w:rPr>
          <w:rFonts w:asciiTheme="minorHAnsi" w:hAnsiTheme="minorHAnsi" w:cstheme="minorHAnsi"/>
          <w:highlight w:val="yellow"/>
        </w:rPr>
        <w:t xml:space="preserve">40 µL </w:t>
      </w:r>
      <w:r w:rsidRPr="00CD209B">
        <w:rPr>
          <w:rFonts w:asciiTheme="minorHAnsi" w:hAnsiTheme="minorHAnsi" w:cstheme="minorHAnsi"/>
          <w:color w:val="000000" w:themeColor="text1"/>
          <w:highlight w:val="yellow"/>
        </w:rPr>
        <w:t>TCEP treated thiol-DNA (0.5 mM) to AuNRs solution. Incubate for 2 h with shaking at 70 rpm.</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rPr>
      </w:pPr>
    </w:p>
    <w:p w:rsidR="00A95432" w:rsidRPr="00CD209B" w:rsidRDefault="005E59C4" w:rsidP="00CD209B">
      <w:pPr>
        <w:spacing w:after="0" w:line="240" w:lineRule="auto"/>
        <w:rPr>
          <w:rFonts w:asciiTheme="minorHAnsi" w:hAnsiTheme="minorHAnsi" w:cstheme="minorHAnsi"/>
          <w:color w:val="000000" w:themeColor="text1"/>
        </w:rPr>
      </w:pPr>
      <w:r w:rsidRPr="00CD209B">
        <w:rPr>
          <w:rFonts w:asciiTheme="minorHAnsi" w:hAnsiTheme="minorHAnsi" w:cstheme="minorHAnsi"/>
          <w:color w:val="000000" w:themeColor="text1"/>
        </w:rPr>
        <w:lastRenderedPageBreak/>
        <w:t>Note: the AuNRs to DNA ratio should be in the order of 1:5000-15000 depending on the size of the rods. For the AuNRs (70 x 30 nm) prepared following the protocol described in the section 4, 13000 excess of thiol-DNA is recommended.</w:t>
      </w:r>
    </w:p>
    <w:p w:rsidR="00A95432" w:rsidRPr="00CD209B" w:rsidRDefault="00A95432" w:rsidP="00CD209B">
      <w:p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1"/>
          <w:numId w:val="2"/>
        </w:numPr>
        <w:spacing w:after="0" w:line="240" w:lineRule="auto"/>
        <w:ind w:left="0" w:firstLine="0"/>
        <w:rPr>
          <w:rFonts w:asciiTheme="minorHAnsi" w:hAnsiTheme="minorHAnsi" w:cstheme="minorHAnsi"/>
          <w:color w:val="000000" w:themeColor="text1"/>
          <w:highlight w:val="yellow"/>
        </w:rPr>
      </w:pPr>
      <w:r w:rsidRPr="00CD209B">
        <w:rPr>
          <w:rFonts w:asciiTheme="minorHAnsi" w:hAnsiTheme="minorHAnsi" w:cstheme="minorHAnsi"/>
          <w:color w:val="000000" w:themeColor="text1"/>
          <w:highlight w:val="yellow"/>
        </w:rPr>
        <w:t>Add NaCl to reach a final NaCl concertation of 0.5 M and incubate for 4 h at room temperature with shaking at 70 rpm.</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rPr>
      </w:pPr>
    </w:p>
    <w:p w:rsidR="00A95432" w:rsidRPr="00CD209B" w:rsidRDefault="005E59C4" w:rsidP="00CD209B">
      <w:pPr>
        <w:spacing w:after="0" w:line="240" w:lineRule="auto"/>
        <w:rPr>
          <w:rFonts w:asciiTheme="minorHAnsi" w:hAnsiTheme="minorHAnsi" w:cstheme="minorHAnsi"/>
          <w:color w:val="000000" w:themeColor="text1"/>
        </w:rPr>
      </w:pPr>
      <w:r w:rsidRPr="00CD209B">
        <w:rPr>
          <w:rFonts w:asciiTheme="minorHAnsi" w:hAnsiTheme="minorHAnsi" w:cstheme="minorHAnsi"/>
          <w:color w:val="000000" w:themeColor="text1"/>
        </w:rPr>
        <w:t>Note: a color change at this step may indicate a failed DNA functionalization.</w:t>
      </w:r>
    </w:p>
    <w:p w:rsidR="00A95432" w:rsidRPr="00CD209B" w:rsidRDefault="00A95432" w:rsidP="00CD209B">
      <w:p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1"/>
          <w:numId w:val="2"/>
        </w:numPr>
        <w:spacing w:after="0" w:line="240" w:lineRule="auto"/>
        <w:ind w:left="0" w:firstLine="0"/>
        <w:rPr>
          <w:rFonts w:asciiTheme="minorHAnsi" w:hAnsiTheme="minorHAnsi" w:cstheme="minorHAnsi"/>
          <w:color w:val="000000" w:themeColor="text1"/>
          <w:highlight w:val="yellow"/>
        </w:rPr>
      </w:pPr>
      <w:r w:rsidRPr="00CD209B">
        <w:rPr>
          <w:rFonts w:asciiTheme="minorHAnsi" w:hAnsiTheme="minorHAnsi" w:cstheme="minorHAnsi"/>
          <w:color w:val="000000" w:themeColor="text1"/>
          <w:highlight w:val="yellow"/>
        </w:rPr>
        <w:t xml:space="preserve">Adjust the pH to ~8.5 with TBE </w:t>
      </w:r>
      <w:r w:rsidRPr="00CD209B">
        <w:rPr>
          <w:rFonts w:asciiTheme="minorHAnsi" w:hAnsiTheme="minorHAnsi" w:cstheme="minorHAnsi"/>
          <w:color w:val="000000" w:themeColor="text1"/>
          <w:highlight w:val="yellow"/>
          <w:lang w:val="en-GB"/>
        </w:rPr>
        <w:t xml:space="preserve">buffer </w:t>
      </w:r>
      <w:r w:rsidRPr="00CD209B">
        <w:rPr>
          <w:rFonts w:asciiTheme="minorHAnsi" w:hAnsiTheme="minorHAnsi" w:cstheme="minorHAnsi"/>
          <w:color w:val="000000" w:themeColor="text1"/>
          <w:highlight w:val="yellow"/>
        </w:rPr>
        <w:t>(10X) and incubate overnight.</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highlight w:val="yellow"/>
        </w:rPr>
      </w:pPr>
    </w:p>
    <w:p w:rsidR="00A95432" w:rsidRPr="00CD209B" w:rsidRDefault="005E59C4" w:rsidP="00CD209B">
      <w:pPr>
        <w:pStyle w:val="ListParagraph"/>
        <w:numPr>
          <w:ilvl w:val="1"/>
          <w:numId w:val="2"/>
        </w:numPr>
        <w:spacing w:after="0" w:line="240" w:lineRule="auto"/>
        <w:ind w:left="0" w:firstLine="0"/>
        <w:rPr>
          <w:rFonts w:asciiTheme="minorHAnsi" w:hAnsiTheme="minorHAnsi" w:cstheme="minorHAnsi"/>
          <w:color w:val="000000" w:themeColor="text1"/>
          <w:highlight w:val="yellow"/>
        </w:rPr>
      </w:pPr>
      <w:r w:rsidRPr="00CD209B">
        <w:rPr>
          <w:rFonts w:asciiTheme="minorHAnsi" w:hAnsiTheme="minorHAnsi" w:cstheme="minorHAnsi"/>
          <w:color w:val="000000" w:themeColor="text1"/>
          <w:highlight w:val="yellow"/>
        </w:rPr>
        <w:t>Wash the DNA-AuNRs for 4 times by mixing the samples with 1000 mL washing buffer (0.5X TBE with 0.1% SDS) and centrifug</w:t>
      </w:r>
      <w:ins w:id="55" w:author="Author" w:date="2018-11-27T14:54:00Z">
        <w:r w:rsidR="00E26BB5">
          <w:rPr>
            <w:rFonts w:asciiTheme="minorHAnsi" w:hAnsiTheme="minorHAnsi" w:cstheme="minorHAnsi"/>
            <w:color w:val="000000" w:themeColor="text1"/>
            <w:highlight w:val="yellow"/>
          </w:rPr>
          <w:t>e</w:t>
        </w:r>
      </w:ins>
      <w:del w:id="56" w:author="Author" w:date="2018-11-27T14:54:00Z">
        <w:r w:rsidRPr="00CD209B" w:rsidDel="00E26BB5">
          <w:rPr>
            <w:rFonts w:asciiTheme="minorHAnsi" w:hAnsiTheme="minorHAnsi" w:cstheme="minorHAnsi"/>
            <w:color w:val="000000" w:themeColor="text1"/>
            <w:highlight w:val="yellow"/>
          </w:rPr>
          <w:delText>ing</w:delText>
        </w:r>
      </w:del>
      <w:r w:rsidRPr="00CD209B">
        <w:rPr>
          <w:rFonts w:asciiTheme="minorHAnsi" w:hAnsiTheme="minorHAnsi" w:cstheme="minorHAnsi"/>
          <w:color w:val="000000" w:themeColor="text1"/>
          <w:highlight w:val="yellow"/>
        </w:rPr>
        <w:t xml:space="preserve"> at 7000 </w:t>
      </w:r>
      <w:del w:id="57" w:author="Author" w:date="2018-11-26T13:47:00Z">
        <w:r w:rsidRPr="00CD209B" w:rsidDel="005648C9">
          <w:rPr>
            <w:rFonts w:asciiTheme="minorHAnsi" w:hAnsiTheme="minorHAnsi" w:cstheme="minorHAnsi"/>
            <w:color w:val="000000" w:themeColor="text1"/>
            <w:highlight w:val="yellow"/>
          </w:rPr>
          <w:delText xml:space="preserve">rcf </w:delText>
        </w:r>
      </w:del>
      <w:ins w:id="58" w:author="Author" w:date="2018-11-26T17:06:00Z">
        <w:r w:rsidR="003574B1">
          <w:rPr>
            <w:rFonts w:asciiTheme="minorHAnsi" w:hAnsiTheme="minorHAnsi" w:cstheme="minorHAnsi"/>
            <w:color w:val="000000" w:themeColor="text1"/>
            <w:highlight w:val="yellow"/>
          </w:rPr>
          <w:t xml:space="preserve">x </w:t>
        </w:r>
      </w:ins>
      <w:ins w:id="59" w:author="Author" w:date="2018-11-26T13:47:00Z">
        <w:r w:rsidR="005648C9">
          <w:rPr>
            <w:rFonts w:asciiTheme="minorHAnsi" w:hAnsiTheme="minorHAnsi" w:cstheme="minorHAnsi"/>
            <w:color w:val="000000" w:themeColor="text1"/>
            <w:highlight w:val="yellow"/>
          </w:rPr>
          <w:t>g</w:t>
        </w:r>
        <w:r w:rsidR="005648C9" w:rsidRPr="00CD209B">
          <w:rPr>
            <w:rFonts w:asciiTheme="minorHAnsi" w:hAnsiTheme="minorHAnsi" w:cstheme="minorHAnsi"/>
            <w:color w:val="000000" w:themeColor="text1"/>
            <w:highlight w:val="yellow"/>
          </w:rPr>
          <w:t xml:space="preserve"> </w:t>
        </w:r>
      </w:ins>
      <w:r w:rsidRPr="00CD209B">
        <w:rPr>
          <w:rFonts w:asciiTheme="minorHAnsi" w:hAnsiTheme="minorHAnsi" w:cstheme="minorHAnsi"/>
          <w:color w:val="000000" w:themeColor="text1"/>
          <w:highlight w:val="yellow"/>
        </w:rPr>
        <w:t>for 30 min. Remove the supernatant and resuspend the DNA-AuNRs in the remaining liquid (~40 µL). Estimate the concentration of DNA-AuNRs from UV-VIS absorption measurement</w:t>
      </w:r>
      <w:r w:rsidR="007E3BAD" w:rsidRPr="00CD209B">
        <w:rPr>
          <w:rFonts w:asciiTheme="minorHAnsi" w:hAnsiTheme="minorHAnsi" w:cstheme="minorHAnsi"/>
          <w:color w:val="000000" w:themeColor="text1"/>
          <w:highlight w:val="yellow"/>
        </w:rPr>
        <w:t xml:space="preserve"> as in step 4.4.5</w:t>
      </w:r>
      <w:r w:rsidRPr="00CD209B">
        <w:rPr>
          <w:rFonts w:asciiTheme="minorHAnsi" w:hAnsiTheme="minorHAnsi" w:cstheme="minorHAnsi"/>
          <w:color w:val="000000" w:themeColor="text1"/>
          <w:highlight w:val="yellow"/>
        </w:rPr>
        <w:t>.</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rPr>
      </w:pPr>
    </w:p>
    <w:p w:rsidR="00A95432" w:rsidRPr="00CD209B" w:rsidRDefault="005E59C4" w:rsidP="00CD209B">
      <w:pPr>
        <w:pStyle w:val="ListParagraph"/>
        <w:spacing w:after="0" w:line="240" w:lineRule="auto"/>
        <w:ind w:left="0"/>
        <w:rPr>
          <w:rFonts w:asciiTheme="minorHAnsi" w:hAnsiTheme="minorHAnsi" w:cstheme="minorHAnsi"/>
          <w:color w:val="000000" w:themeColor="text1"/>
          <w:lang w:val="en-GB"/>
        </w:rPr>
      </w:pPr>
      <w:r w:rsidRPr="00CD209B">
        <w:rPr>
          <w:rFonts w:asciiTheme="minorHAnsi" w:hAnsiTheme="minorHAnsi" w:cstheme="minorHAnsi"/>
          <w:color w:val="000000" w:themeColor="text1"/>
        </w:rPr>
        <w:t>Note:</w:t>
      </w:r>
      <w:r w:rsidRPr="00CD209B">
        <w:rPr>
          <w:rFonts w:asciiTheme="minorHAnsi" w:hAnsiTheme="minorHAnsi" w:cstheme="minorHAnsi"/>
        </w:rPr>
        <w:t xml:space="preserve"> </w:t>
      </w:r>
      <w:r w:rsidRPr="00CD209B">
        <w:rPr>
          <w:rFonts w:asciiTheme="minorHAnsi" w:hAnsiTheme="minorHAnsi" w:cstheme="minorHAnsi"/>
          <w:color w:val="000000" w:themeColor="text1"/>
        </w:rPr>
        <w:t xml:space="preserve">solution might become slightly ‘cloudy’ at steps 5.3 - 5.4 due to CTAB replacement from the surface of the AuNRs by thiol-DNA. The solution should become clear upon warming up to ~35 °C for 5 min. </w:t>
      </w:r>
    </w:p>
    <w:p w:rsidR="00A95432" w:rsidRPr="00CD209B" w:rsidRDefault="00A95432" w:rsidP="00CD209B">
      <w:pPr>
        <w:pStyle w:val="ListParagraph"/>
        <w:spacing w:after="0" w:line="240" w:lineRule="auto"/>
        <w:ind w:left="0"/>
        <w:rPr>
          <w:rFonts w:asciiTheme="minorHAnsi" w:hAnsiTheme="minorHAnsi" w:cstheme="minorHAnsi"/>
          <w:color w:val="000000" w:themeColor="text1"/>
        </w:rPr>
      </w:pPr>
    </w:p>
    <w:p w:rsidR="00A95432" w:rsidRPr="00CD209B" w:rsidRDefault="005E59C4" w:rsidP="00CD209B">
      <w:pPr>
        <w:pStyle w:val="ListParagraph"/>
        <w:numPr>
          <w:ilvl w:val="0"/>
          <w:numId w:val="2"/>
        </w:numPr>
        <w:spacing w:after="0" w:line="240" w:lineRule="auto"/>
        <w:ind w:left="0" w:firstLine="0"/>
        <w:rPr>
          <w:rFonts w:asciiTheme="minorHAnsi" w:hAnsiTheme="minorHAnsi" w:cstheme="minorHAnsi"/>
          <w:b/>
          <w:color w:val="000000" w:themeColor="text1"/>
          <w:highlight w:val="yellow"/>
        </w:rPr>
      </w:pPr>
      <w:r w:rsidRPr="00CD209B">
        <w:rPr>
          <w:rFonts w:asciiTheme="minorHAnsi" w:hAnsiTheme="minorHAnsi" w:cstheme="minorHAnsi"/>
          <w:b/>
          <w:color w:val="000000" w:themeColor="text1"/>
          <w:highlight w:val="yellow"/>
        </w:rPr>
        <w:t>Assembly of gold nanorods on DNA origami templates</w:t>
      </w:r>
    </w:p>
    <w:p w:rsidR="00A95432" w:rsidRPr="00CD209B" w:rsidRDefault="00A95432" w:rsidP="00CD209B">
      <w:pPr>
        <w:pStyle w:val="ListParagraph"/>
        <w:spacing w:after="0" w:line="240" w:lineRule="auto"/>
        <w:ind w:left="0"/>
        <w:rPr>
          <w:rFonts w:asciiTheme="minorHAnsi" w:hAnsiTheme="minorHAnsi" w:cstheme="minorHAnsi"/>
          <w:b/>
          <w:color w:val="000000" w:themeColor="text1"/>
        </w:rPr>
      </w:pPr>
    </w:p>
    <w:p w:rsidR="00A95432" w:rsidRPr="00CD209B" w:rsidRDefault="005E59C4" w:rsidP="00CD209B">
      <w:pPr>
        <w:pStyle w:val="ListParagraph"/>
        <w:numPr>
          <w:ilvl w:val="1"/>
          <w:numId w:val="2"/>
        </w:numPr>
        <w:spacing w:after="0" w:line="240" w:lineRule="auto"/>
        <w:ind w:left="0" w:firstLine="0"/>
        <w:rPr>
          <w:rFonts w:asciiTheme="minorHAnsi" w:hAnsiTheme="minorHAnsi" w:cstheme="minorHAnsi"/>
          <w:color w:val="000000" w:themeColor="text1"/>
          <w:highlight w:val="yellow"/>
        </w:rPr>
      </w:pPr>
      <w:r w:rsidRPr="00CD209B">
        <w:rPr>
          <w:rFonts w:asciiTheme="minorHAnsi" w:hAnsiTheme="minorHAnsi" w:cstheme="minorHAnsi"/>
          <w:color w:val="000000" w:themeColor="text1"/>
        </w:rPr>
        <w:t>Add MgCl</w:t>
      </w:r>
      <w:r w:rsidRPr="00CD209B">
        <w:rPr>
          <w:rFonts w:asciiTheme="minorHAnsi" w:hAnsiTheme="minorHAnsi" w:cstheme="minorHAnsi"/>
          <w:color w:val="000000" w:themeColor="text1"/>
          <w:vertAlign w:val="subscript"/>
        </w:rPr>
        <w:t>2</w:t>
      </w:r>
      <w:r w:rsidRPr="00CD209B">
        <w:rPr>
          <w:rFonts w:asciiTheme="minorHAnsi" w:hAnsiTheme="minorHAnsi" w:cstheme="minorHAnsi"/>
          <w:color w:val="000000" w:themeColor="text1"/>
        </w:rPr>
        <w:t xml:space="preserve"> to the solution of purified DNA-AuNRs to a final concentration of 10 mM. </w:t>
      </w:r>
      <w:r w:rsidRPr="00CD209B">
        <w:rPr>
          <w:rFonts w:asciiTheme="minorHAnsi" w:hAnsiTheme="minorHAnsi" w:cstheme="minorHAnsi"/>
          <w:color w:val="000000" w:themeColor="text1"/>
          <w:highlight w:val="yellow"/>
        </w:rPr>
        <w:t>Mix purified DNA-AuNRs and origami with 10:1 ratio.</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rPr>
      </w:pPr>
    </w:p>
    <w:p w:rsidR="00A95432" w:rsidRPr="00CD209B" w:rsidRDefault="005E59C4" w:rsidP="00CD209B">
      <w:pPr>
        <w:spacing w:after="0" w:line="240" w:lineRule="auto"/>
        <w:rPr>
          <w:rFonts w:asciiTheme="minorHAnsi" w:hAnsiTheme="minorHAnsi" w:cstheme="minorHAnsi"/>
          <w:color w:val="000000" w:themeColor="text1"/>
        </w:rPr>
      </w:pPr>
      <w:r w:rsidRPr="00CD209B">
        <w:rPr>
          <w:rFonts w:asciiTheme="minorHAnsi" w:hAnsiTheme="minorHAnsi" w:cstheme="minorHAnsi"/>
          <w:color w:val="000000" w:themeColor="text1"/>
        </w:rPr>
        <w:t>Note: lower ratio may decrease the product yield</w:t>
      </w:r>
      <w:r w:rsidR="0048041E" w:rsidRPr="00CD209B">
        <w:rPr>
          <w:rFonts w:asciiTheme="minorHAnsi" w:hAnsiTheme="minorHAnsi" w:cstheme="minorHAnsi"/>
          <w:vertAlign w:val="superscript"/>
        </w:rPr>
        <w:t>43</w:t>
      </w:r>
      <w:r w:rsidRPr="00CD209B">
        <w:rPr>
          <w:rFonts w:asciiTheme="minorHAnsi" w:hAnsiTheme="minorHAnsi" w:cstheme="minorHAnsi"/>
          <w:color w:val="000000" w:themeColor="text1"/>
        </w:rPr>
        <w:t xml:space="preserve">.  </w:t>
      </w:r>
    </w:p>
    <w:p w:rsidR="00A95432" w:rsidRPr="00CD209B" w:rsidRDefault="00A95432" w:rsidP="00CD209B">
      <w:p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1"/>
          <w:numId w:val="2"/>
        </w:numPr>
        <w:spacing w:after="0" w:line="240" w:lineRule="auto"/>
        <w:ind w:left="0" w:firstLine="0"/>
        <w:rPr>
          <w:rFonts w:asciiTheme="minorHAnsi" w:hAnsiTheme="minorHAnsi" w:cstheme="minorHAnsi"/>
          <w:color w:val="000000" w:themeColor="text1"/>
          <w:highlight w:val="yellow"/>
        </w:rPr>
      </w:pPr>
      <w:r w:rsidRPr="00CD209B">
        <w:rPr>
          <w:rFonts w:asciiTheme="minorHAnsi" w:hAnsiTheme="minorHAnsi" w:cstheme="minorHAnsi"/>
          <w:color w:val="000000" w:themeColor="text1"/>
          <w:highlight w:val="yellow"/>
        </w:rPr>
        <w:t xml:space="preserve">Anneal the mixture in </w:t>
      </w:r>
      <w:r w:rsidRPr="00CD209B">
        <w:rPr>
          <w:rFonts w:asciiTheme="minorHAnsi" w:hAnsiTheme="minorHAnsi" w:cstheme="minorHAnsi"/>
          <w:color w:val="000000" w:themeColor="text1"/>
          <w:highlight w:val="yellow"/>
          <w:lang w:val="en-GB"/>
        </w:rPr>
        <w:t xml:space="preserve">a </w:t>
      </w:r>
      <w:r w:rsidRPr="00CD209B">
        <w:rPr>
          <w:rFonts w:asciiTheme="minorHAnsi" w:hAnsiTheme="minorHAnsi" w:cstheme="minorHAnsi"/>
          <w:color w:val="000000" w:themeColor="text1"/>
          <w:highlight w:val="yellow"/>
        </w:rPr>
        <w:t xml:space="preserve">mixer with temperature control from 40 °C to 20 °C while shaking at 400 rpm with the procedure in </w:t>
      </w:r>
      <w:r w:rsidRPr="00CD209B">
        <w:rPr>
          <w:rFonts w:asciiTheme="minorHAnsi" w:hAnsiTheme="minorHAnsi" w:cstheme="minorHAnsi"/>
          <w:b/>
          <w:color w:val="000000" w:themeColor="text1"/>
          <w:highlight w:val="yellow"/>
        </w:rPr>
        <w:t>Table 2</w:t>
      </w:r>
      <w:r w:rsidRPr="00CD209B">
        <w:rPr>
          <w:rFonts w:asciiTheme="minorHAnsi" w:hAnsiTheme="minorHAnsi" w:cstheme="minorHAnsi"/>
          <w:color w:val="000000" w:themeColor="text1"/>
          <w:highlight w:val="yellow"/>
        </w:rPr>
        <w:t>.</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highlight w:val="yellow"/>
        </w:rPr>
      </w:pPr>
    </w:p>
    <w:p w:rsidR="00A95432" w:rsidRPr="00CD209B" w:rsidRDefault="005E59C4" w:rsidP="00CD209B">
      <w:pPr>
        <w:spacing w:after="0" w:line="240" w:lineRule="auto"/>
        <w:rPr>
          <w:rFonts w:asciiTheme="minorHAnsi" w:hAnsiTheme="minorHAnsi" w:cstheme="minorHAnsi"/>
          <w:color w:val="000000" w:themeColor="text1"/>
        </w:rPr>
      </w:pPr>
      <w:r w:rsidRPr="00CD209B">
        <w:rPr>
          <w:rFonts w:asciiTheme="minorHAnsi" w:hAnsiTheme="minorHAnsi" w:cstheme="minorHAnsi"/>
          <w:color w:val="000000" w:themeColor="text1"/>
        </w:rPr>
        <w:t>Note: for CD characterization, the sample can be measured after this step without further purification.</w:t>
      </w:r>
    </w:p>
    <w:p w:rsidR="00A95432" w:rsidRPr="00CD209B" w:rsidRDefault="00A95432" w:rsidP="00CD209B">
      <w:p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1"/>
          <w:numId w:val="2"/>
        </w:numPr>
        <w:spacing w:after="0" w:line="240" w:lineRule="auto"/>
        <w:ind w:left="0" w:firstLine="0"/>
        <w:rPr>
          <w:rFonts w:asciiTheme="minorHAnsi" w:hAnsiTheme="minorHAnsi" w:cstheme="minorHAnsi"/>
          <w:color w:val="000000" w:themeColor="text1"/>
          <w:highlight w:val="yellow"/>
        </w:rPr>
      </w:pPr>
      <w:r w:rsidRPr="00CD209B">
        <w:rPr>
          <w:rFonts w:asciiTheme="minorHAnsi" w:hAnsiTheme="minorHAnsi" w:cstheme="minorHAnsi"/>
          <w:color w:val="000000" w:themeColor="text1"/>
          <w:highlight w:val="yellow"/>
        </w:rPr>
        <w:t>Use 0.7% agarose gel electrophoresis (3.5 h at 80 V) to purify the final origami-AuNRs structures.</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1"/>
          <w:numId w:val="2"/>
        </w:numPr>
        <w:spacing w:after="0" w:line="240" w:lineRule="auto"/>
        <w:ind w:left="0" w:firstLine="0"/>
        <w:rPr>
          <w:rFonts w:asciiTheme="minorHAnsi" w:hAnsiTheme="minorHAnsi" w:cstheme="minorHAnsi"/>
          <w:color w:val="000000" w:themeColor="text1"/>
        </w:rPr>
      </w:pPr>
      <w:r w:rsidRPr="00CD209B">
        <w:rPr>
          <w:rFonts w:asciiTheme="minorHAnsi" w:hAnsiTheme="minorHAnsi" w:cstheme="minorHAnsi"/>
          <w:color w:val="000000" w:themeColor="text1"/>
        </w:rPr>
        <w:t>Use white light transilluminator for imaging. Cut the product band (origami-AuNRs dimer) (</w:t>
      </w:r>
      <w:r w:rsidRPr="00CD209B">
        <w:rPr>
          <w:rFonts w:asciiTheme="minorHAnsi" w:hAnsiTheme="minorHAnsi" w:cstheme="minorHAnsi"/>
          <w:b/>
          <w:color w:val="000000" w:themeColor="text1"/>
        </w:rPr>
        <w:t>Figure 3</w:t>
      </w:r>
      <w:r w:rsidRPr="00CD209B">
        <w:rPr>
          <w:rFonts w:asciiTheme="minorHAnsi" w:hAnsiTheme="minorHAnsi" w:cstheme="minorHAnsi"/>
          <w:color w:val="000000" w:themeColor="text1"/>
        </w:rPr>
        <w:t>), smash the gel on</w:t>
      </w:r>
      <w:r w:rsidRPr="00CD209B">
        <w:rPr>
          <w:rFonts w:asciiTheme="minorHAnsi" w:hAnsiTheme="minorHAnsi" w:cstheme="minorHAnsi"/>
          <w:color w:val="000000" w:themeColor="text1"/>
          <w:lang w:val="en-GB"/>
        </w:rPr>
        <w:t xml:space="preserve"> a</w:t>
      </w:r>
      <w:r w:rsidRPr="00CD209B">
        <w:rPr>
          <w:rFonts w:asciiTheme="minorHAnsi" w:hAnsiTheme="minorHAnsi" w:cstheme="minorHAnsi"/>
          <w:color w:val="000000" w:themeColor="text1"/>
        </w:rPr>
        <w:t xml:space="preserve"> parafilm and extract the liquid. Pipette the liquid into a centrifugal filter unit and spin at 3000 </w:t>
      </w:r>
      <w:del w:id="60" w:author="Author" w:date="2018-11-26T13:47:00Z">
        <w:r w:rsidRPr="00CD209B" w:rsidDel="005648C9">
          <w:rPr>
            <w:rFonts w:asciiTheme="minorHAnsi" w:hAnsiTheme="minorHAnsi" w:cstheme="minorHAnsi"/>
            <w:color w:val="000000" w:themeColor="text1"/>
          </w:rPr>
          <w:delText xml:space="preserve">rcf </w:delText>
        </w:r>
      </w:del>
      <w:ins w:id="61" w:author="Author" w:date="2018-11-26T17:06:00Z">
        <w:r w:rsidR="003574B1">
          <w:rPr>
            <w:rFonts w:asciiTheme="minorHAnsi" w:hAnsiTheme="minorHAnsi" w:cstheme="minorHAnsi"/>
            <w:color w:val="000000" w:themeColor="text1"/>
          </w:rPr>
          <w:t xml:space="preserve">x </w:t>
        </w:r>
      </w:ins>
      <w:ins w:id="62" w:author="Author" w:date="2018-11-26T13:47:00Z">
        <w:r w:rsidR="005648C9">
          <w:rPr>
            <w:rFonts w:asciiTheme="minorHAnsi" w:hAnsiTheme="minorHAnsi" w:cstheme="minorHAnsi"/>
            <w:color w:val="000000" w:themeColor="text1"/>
          </w:rPr>
          <w:t>g</w:t>
        </w:r>
        <w:r w:rsidR="005648C9" w:rsidRPr="00CD209B">
          <w:rPr>
            <w:rFonts w:asciiTheme="minorHAnsi" w:hAnsiTheme="minorHAnsi" w:cstheme="minorHAnsi"/>
            <w:color w:val="000000" w:themeColor="text1"/>
          </w:rPr>
          <w:t xml:space="preserve"> </w:t>
        </w:r>
      </w:ins>
      <w:r w:rsidRPr="00CD209B">
        <w:rPr>
          <w:rFonts w:asciiTheme="minorHAnsi" w:hAnsiTheme="minorHAnsi" w:cstheme="minorHAnsi"/>
          <w:color w:val="000000" w:themeColor="text1"/>
        </w:rPr>
        <w:t>for 5 min. Resuspend the origami-AuNRs in the solution.</w:t>
      </w:r>
      <w:r w:rsidRPr="00CD209B">
        <w:rPr>
          <w:rFonts w:asciiTheme="minorHAnsi" w:hAnsiTheme="minorHAnsi" w:cstheme="minorHAnsi"/>
          <w:color w:val="000000" w:themeColor="text1"/>
          <w:lang w:val="en-GB"/>
        </w:rPr>
        <w:t xml:space="preserve"> The recovery yield from the gel is approximately 50%.</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1"/>
          <w:numId w:val="2"/>
        </w:numPr>
        <w:spacing w:after="0" w:line="240" w:lineRule="auto"/>
        <w:ind w:left="0" w:firstLine="0"/>
        <w:rPr>
          <w:rFonts w:asciiTheme="minorHAnsi" w:hAnsiTheme="minorHAnsi" w:cstheme="minorHAnsi"/>
          <w:color w:val="000000" w:themeColor="text1"/>
        </w:rPr>
      </w:pPr>
      <w:r w:rsidRPr="00CD209B">
        <w:rPr>
          <w:rFonts w:asciiTheme="minorHAnsi" w:hAnsiTheme="minorHAnsi" w:cstheme="minorHAnsi"/>
          <w:color w:val="000000" w:themeColor="text1"/>
        </w:rPr>
        <w:t xml:space="preserve">Estimate the concentration of the origami-AuNRs structures from UV-VIS absorption measurement as in step </w:t>
      </w:r>
      <w:r w:rsidR="007E3BAD" w:rsidRPr="00CD209B">
        <w:rPr>
          <w:rFonts w:asciiTheme="minorHAnsi" w:hAnsiTheme="minorHAnsi" w:cstheme="minorHAnsi"/>
          <w:color w:val="000000" w:themeColor="text1"/>
        </w:rPr>
        <w:t>4.4.5</w:t>
      </w:r>
      <w:r w:rsidRPr="00CD209B">
        <w:rPr>
          <w:rFonts w:asciiTheme="minorHAnsi" w:hAnsiTheme="minorHAnsi" w:cstheme="minorHAnsi"/>
          <w:color w:val="000000" w:themeColor="text1"/>
        </w:rPr>
        <w:t>.</w:t>
      </w:r>
    </w:p>
    <w:p w:rsidR="00A95432" w:rsidRPr="00CD209B" w:rsidRDefault="00A95432" w:rsidP="00CD209B">
      <w:p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0"/>
          <w:numId w:val="3"/>
        </w:numPr>
        <w:spacing w:after="0" w:line="240" w:lineRule="auto"/>
        <w:ind w:left="0" w:firstLine="0"/>
        <w:rPr>
          <w:rFonts w:asciiTheme="minorHAnsi" w:hAnsiTheme="minorHAnsi" w:cstheme="minorHAnsi"/>
          <w:b/>
          <w:color w:val="000000" w:themeColor="text1"/>
          <w:highlight w:val="yellow"/>
        </w:rPr>
      </w:pPr>
      <w:r w:rsidRPr="00CD209B">
        <w:rPr>
          <w:rFonts w:asciiTheme="minorHAnsi" w:hAnsiTheme="minorHAnsi" w:cstheme="minorHAnsi"/>
          <w:b/>
          <w:color w:val="000000" w:themeColor="text1"/>
          <w:highlight w:val="yellow"/>
        </w:rPr>
        <w:lastRenderedPageBreak/>
        <w:t>Transmission electron microscopy imaging</w:t>
      </w:r>
    </w:p>
    <w:p w:rsidR="00A95432" w:rsidRPr="00CD209B" w:rsidRDefault="00A95432" w:rsidP="00CD209B">
      <w:pPr>
        <w:pStyle w:val="ListParagraph"/>
        <w:spacing w:after="0" w:line="240" w:lineRule="auto"/>
        <w:ind w:left="0"/>
        <w:rPr>
          <w:rFonts w:asciiTheme="minorHAnsi" w:hAnsiTheme="minorHAnsi" w:cstheme="minorHAnsi"/>
          <w:b/>
          <w:color w:val="000000" w:themeColor="text1"/>
        </w:rPr>
      </w:pPr>
    </w:p>
    <w:p w:rsidR="00A95432" w:rsidRPr="00CD209B" w:rsidRDefault="005E59C4" w:rsidP="00CD209B">
      <w:pPr>
        <w:spacing w:after="0" w:line="240" w:lineRule="auto"/>
        <w:rPr>
          <w:rFonts w:asciiTheme="minorHAnsi" w:hAnsiTheme="minorHAnsi" w:cstheme="minorHAnsi"/>
          <w:color w:val="000000" w:themeColor="text1"/>
        </w:rPr>
      </w:pPr>
      <w:r w:rsidRPr="00CD209B">
        <w:rPr>
          <w:rFonts w:asciiTheme="minorHAnsi" w:hAnsiTheme="minorHAnsi" w:cstheme="minorHAnsi"/>
          <w:color w:val="000000" w:themeColor="text1"/>
        </w:rPr>
        <w:t>Note:  uranyl formate (UFo) staning protocol is adapted from previous literature</w:t>
      </w:r>
      <w:r w:rsidRPr="00CD209B">
        <w:rPr>
          <w:rFonts w:asciiTheme="minorHAnsi" w:hAnsiTheme="minorHAnsi" w:cstheme="minorHAnsi"/>
          <w:vertAlign w:val="superscript"/>
        </w:rPr>
        <w:t>44</w:t>
      </w:r>
      <w:r w:rsidRPr="00CD209B">
        <w:rPr>
          <w:rFonts w:asciiTheme="minorHAnsi" w:hAnsiTheme="minorHAnsi" w:cstheme="minorHAnsi"/>
          <w:color w:val="000000" w:themeColor="text1"/>
        </w:rPr>
        <w:t>.</w:t>
      </w:r>
    </w:p>
    <w:p w:rsidR="00A95432" w:rsidRPr="00CD209B" w:rsidRDefault="00A95432" w:rsidP="00CD209B">
      <w:p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1"/>
          <w:numId w:val="3"/>
        </w:numPr>
        <w:spacing w:after="0" w:line="240" w:lineRule="auto"/>
        <w:ind w:left="0" w:firstLine="0"/>
        <w:rPr>
          <w:rFonts w:asciiTheme="minorHAnsi" w:hAnsiTheme="minorHAnsi" w:cstheme="minorHAnsi"/>
          <w:color w:val="000000" w:themeColor="text1"/>
          <w:highlight w:val="yellow"/>
        </w:rPr>
      </w:pPr>
      <w:r w:rsidRPr="00CD209B">
        <w:rPr>
          <w:rFonts w:asciiTheme="minorHAnsi" w:hAnsiTheme="minorHAnsi" w:cstheme="minorHAnsi"/>
          <w:color w:val="000000" w:themeColor="text1"/>
          <w:highlight w:val="yellow"/>
        </w:rPr>
        <w:t xml:space="preserve">Mix 200 µL </w:t>
      </w:r>
      <w:r w:rsidRPr="00CD209B">
        <w:rPr>
          <w:rFonts w:asciiTheme="minorHAnsi" w:hAnsiTheme="minorHAnsi" w:cstheme="minorHAnsi"/>
          <w:color w:val="auto"/>
          <w:highlight w:val="yellow"/>
          <w:lang w:val="en-GB"/>
        </w:rPr>
        <w:t>UFo</w:t>
      </w:r>
      <w:r w:rsidRPr="00CD209B">
        <w:rPr>
          <w:rFonts w:asciiTheme="minorHAnsi" w:hAnsiTheme="minorHAnsi" w:cstheme="minorHAnsi"/>
          <w:color w:val="000000" w:themeColor="text1"/>
          <w:highlight w:val="yellow"/>
        </w:rPr>
        <w:t xml:space="preserve"> solution (0.75%) and 1 µL NaOH (5 M)</w:t>
      </w:r>
      <w:r w:rsidRPr="00CD209B">
        <w:rPr>
          <w:rFonts w:asciiTheme="minorHAnsi" w:hAnsiTheme="minorHAnsi" w:cstheme="minorHAnsi"/>
          <w:highlight w:val="yellow"/>
        </w:rPr>
        <w:t xml:space="preserve"> </w:t>
      </w:r>
      <w:r w:rsidRPr="00CD209B">
        <w:rPr>
          <w:rFonts w:asciiTheme="minorHAnsi" w:hAnsiTheme="minorHAnsi" w:cstheme="minorHAnsi"/>
          <w:color w:val="000000" w:themeColor="text1"/>
          <w:highlight w:val="yellow"/>
        </w:rPr>
        <w:t xml:space="preserve">and vortex immediately for </w:t>
      </w:r>
      <w:ins w:id="63" w:author="Author" w:date="2018-11-26T14:08:00Z">
        <w:r w:rsidR="004415E0">
          <w:rPr>
            <w:rFonts w:asciiTheme="minorHAnsi" w:hAnsiTheme="minorHAnsi" w:cstheme="minorHAnsi"/>
            <w:color w:val="000000" w:themeColor="text1"/>
            <w:highlight w:val="yellow"/>
          </w:rPr>
          <w:t>2 - 3 min</w:t>
        </w:r>
      </w:ins>
      <w:del w:id="64" w:author="Author" w:date="2018-11-26T14:08:00Z">
        <w:r w:rsidRPr="00CD209B" w:rsidDel="004415E0">
          <w:rPr>
            <w:rFonts w:asciiTheme="minorHAnsi" w:hAnsiTheme="minorHAnsi" w:cstheme="minorHAnsi"/>
            <w:color w:val="000000" w:themeColor="text1"/>
            <w:highlight w:val="yellow"/>
          </w:rPr>
          <w:delText>two to three minutes</w:delText>
        </w:r>
      </w:del>
      <w:r w:rsidRPr="00CD209B">
        <w:rPr>
          <w:rFonts w:asciiTheme="minorHAnsi" w:hAnsiTheme="minorHAnsi" w:cstheme="minorHAnsi"/>
          <w:color w:val="000000" w:themeColor="text1"/>
          <w:highlight w:val="yellow"/>
        </w:rPr>
        <w:t>.</w:t>
      </w:r>
      <w:r w:rsidRPr="00CD209B">
        <w:rPr>
          <w:rFonts w:asciiTheme="minorHAnsi" w:hAnsiTheme="minorHAnsi" w:cstheme="minorHAnsi"/>
          <w:color w:val="000000" w:themeColor="text1"/>
          <w:highlight w:val="yellow"/>
          <w:lang w:val="en-GB"/>
        </w:rPr>
        <w:t xml:space="preserve"> </w:t>
      </w:r>
      <w:r w:rsidRPr="00CD209B">
        <w:rPr>
          <w:rFonts w:asciiTheme="minorHAnsi" w:hAnsiTheme="minorHAnsi" w:cstheme="minorHAnsi"/>
          <w:color w:val="000000" w:themeColor="text1"/>
          <w:highlight w:val="yellow"/>
        </w:rPr>
        <w:t>Centrifuge</w:t>
      </w:r>
      <w:r w:rsidRPr="00CD209B">
        <w:rPr>
          <w:rFonts w:asciiTheme="minorHAnsi" w:hAnsiTheme="minorHAnsi" w:cstheme="minorHAnsi"/>
          <w:color w:val="000000" w:themeColor="text1"/>
          <w:highlight w:val="yellow"/>
          <w:lang w:val="en-GB"/>
        </w:rPr>
        <w:t xml:space="preserve"> the</w:t>
      </w:r>
      <w:r w:rsidRPr="00CD209B">
        <w:rPr>
          <w:rFonts w:asciiTheme="minorHAnsi" w:hAnsiTheme="minorHAnsi" w:cstheme="minorHAnsi"/>
          <w:color w:val="000000" w:themeColor="text1"/>
          <w:highlight w:val="yellow"/>
        </w:rPr>
        <w:t xml:space="preserve"> stain solution for 3</w:t>
      </w:r>
      <w:ins w:id="65" w:author="Author" w:date="2018-11-26T14:08:00Z">
        <w:r w:rsidR="004415E0">
          <w:rPr>
            <w:rFonts w:asciiTheme="minorHAnsi" w:hAnsiTheme="minorHAnsi" w:cstheme="minorHAnsi"/>
            <w:color w:val="000000" w:themeColor="text1"/>
            <w:highlight w:val="yellow"/>
          </w:rPr>
          <w:t xml:space="preserve"> </w:t>
        </w:r>
      </w:ins>
      <w:r w:rsidRPr="00CD209B">
        <w:rPr>
          <w:rFonts w:asciiTheme="minorHAnsi" w:hAnsiTheme="minorHAnsi" w:cstheme="minorHAnsi"/>
          <w:color w:val="000000" w:themeColor="text1"/>
          <w:highlight w:val="yellow"/>
        </w:rPr>
        <w:t>-</w:t>
      </w:r>
      <w:ins w:id="66" w:author="Author" w:date="2018-11-26T14:08:00Z">
        <w:r w:rsidR="004415E0">
          <w:rPr>
            <w:rFonts w:asciiTheme="minorHAnsi" w:hAnsiTheme="minorHAnsi" w:cstheme="minorHAnsi"/>
            <w:color w:val="000000" w:themeColor="text1"/>
            <w:highlight w:val="yellow"/>
          </w:rPr>
          <w:t xml:space="preserve"> </w:t>
        </w:r>
      </w:ins>
      <w:r w:rsidRPr="00CD209B">
        <w:rPr>
          <w:rFonts w:asciiTheme="minorHAnsi" w:hAnsiTheme="minorHAnsi" w:cstheme="minorHAnsi"/>
          <w:color w:val="000000" w:themeColor="text1"/>
          <w:highlight w:val="yellow"/>
        </w:rPr>
        <w:t xml:space="preserve">4 min at 14000 </w:t>
      </w:r>
      <w:del w:id="67" w:author="Author" w:date="2018-11-26T13:47:00Z">
        <w:r w:rsidRPr="00CD209B" w:rsidDel="005648C9">
          <w:rPr>
            <w:rFonts w:asciiTheme="minorHAnsi" w:hAnsiTheme="minorHAnsi" w:cstheme="minorHAnsi"/>
            <w:color w:val="000000" w:themeColor="text1"/>
            <w:highlight w:val="yellow"/>
          </w:rPr>
          <w:delText>rcf</w:delText>
        </w:r>
      </w:del>
      <w:ins w:id="68" w:author="Author" w:date="2018-11-26T17:06:00Z">
        <w:r w:rsidR="003574B1">
          <w:rPr>
            <w:rFonts w:asciiTheme="minorHAnsi" w:hAnsiTheme="minorHAnsi" w:cstheme="minorHAnsi"/>
            <w:color w:val="000000" w:themeColor="text1"/>
            <w:highlight w:val="yellow"/>
          </w:rPr>
          <w:t xml:space="preserve">x </w:t>
        </w:r>
      </w:ins>
      <w:ins w:id="69" w:author="Author" w:date="2018-11-26T13:47:00Z">
        <w:r w:rsidR="005648C9">
          <w:rPr>
            <w:rFonts w:asciiTheme="minorHAnsi" w:hAnsiTheme="minorHAnsi" w:cstheme="minorHAnsi"/>
            <w:color w:val="000000" w:themeColor="text1"/>
            <w:highlight w:val="yellow"/>
          </w:rPr>
          <w:t>g</w:t>
        </w:r>
      </w:ins>
      <w:r w:rsidRPr="00CD209B">
        <w:rPr>
          <w:rFonts w:asciiTheme="minorHAnsi" w:hAnsiTheme="minorHAnsi" w:cstheme="minorHAnsi"/>
          <w:color w:val="000000" w:themeColor="text1"/>
          <w:highlight w:val="yellow"/>
        </w:rPr>
        <w:t xml:space="preserve">. Protect the stain from light exposure, </w:t>
      </w:r>
      <w:r w:rsidRPr="003D75DF">
        <w:rPr>
          <w:rFonts w:asciiTheme="minorHAnsi" w:hAnsiTheme="minorHAnsi" w:cstheme="minorHAnsi"/>
          <w:color w:val="000000" w:themeColor="text1"/>
          <w:highlight w:val="yellow"/>
          <w:lang w:val="en-GB"/>
        </w:rPr>
        <w:t>e.g.</w:t>
      </w:r>
      <w:r w:rsidRPr="00CD209B">
        <w:rPr>
          <w:rFonts w:asciiTheme="minorHAnsi" w:hAnsiTheme="minorHAnsi" w:cstheme="minorHAnsi"/>
          <w:color w:val="000000" w:themeColor="text1"/>
          <w:highlight w:val="yellow"/>
        </w:rPr>
        <w:t>, by wrapping in aluminum foil.</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rPr>
      </w:pPr>
    </w:p>
    <w:p w:rsidR="00A95432" w:rsidRPr="00CD209B" w:rsidRDefault="005E59C4" w:rsidP="00CD209B">
      <w:pPr>
        <w:pStyle w:val="ListParagraph"/>
        <w:spacing w:after="0" w:line="240" w:lineRule="auto"/>
        <w:ind w:left="0"/>
        <w:rPr>
          <w:rFonts w:asciiTheme="minorHAnsi" w:hAnsiTheme="minorHAnsi" w:cstheme="minorHAnsi"/>
          <w:color w:val="000000" w:themeColor="text1"/>
        </w:rPr>
      </w:pPr>
      <w:r w:rsidRPr="00CD209B">
        <w:rPr>
          <w:rFonts w:asciiTheme="minorHAnsi" w:hAnsiTheme="minorHAnsi" w:cstheme="minorHAnsi"/>
          <w:color w:val="000000" w:themeColor="text1"/>
        </w:rPr>
        <w:t xml:space="preserve">CAUTION: </w:t>
      </w:r>
      <w:r w:rsidRPr="00CD209B">
        <w:rPr>
          <w:rFonts w:asciiTheme="minorHAnsi" w:hAnsiTheme="minorHAnsi" w:cstheme="minorHAnsi"/>
          <w:color w:val="auto"/>
          <w:lang w:val="en-GB"/>
        </w:rPr>
        <w:t>UFo</w:t>
      </w:r>
      <w:r w:rsidRPr="00CD209B">
        <w:rPr>
          <w:rFonts w:asciiTheme="minorHAnsi" w:hAnsiTheme="minorHAnsi" w:cstheme="minorHAnsi"/>
          <w:color w:val="000000" w:themeColor="text1"/>
        </w:rPr>
        <w:t xml:space="preserve"> is toxic if inhaled or swallowed and can cause eye irritation. </w:t>
      </w:r>
      <w:r w:rsidR="00317D15" w:rsidRPr="00CD209B">
        <w:rPr>
          <w:rFonts w:asciiTheme="minorHAnsi" w:hAnsiTheme="minorHAnsi" w:cstheme="minorHAnsi"/>
          <w:color w:val="000000" w:themeColor="text1"/>
        </w:rPr>
        <w:t xml:space="preserve"> </w:t>
      </w:r>
      <w:r w:rsidRPr="00CD209B">
        <w:rPr>
          <w:rFonts w:asciiTheme="minorHAnsi" w:hAnsiTheme="minorHAnsi" w:cstheme="minorHAnsi"/>
          <w:color w:val="000000" w:themeColor="text1"/>
        </w:rPr>
        <w:t xml:space="preserve">In case of brief exposure or low pollution use respiratory filter device. In case of intensive or longer exposure use self-contained respiratory protective device. Wear gloves. The glove material has to be impermeable and resistant to </w:t>
      </w:r>
      <w:r w:rsidRPr="00CD209B">
        <w:rPr>
          <w:rFonts w:asciiTheme="minorHAnsi" w:hAnsiTheme="minorHAnsi" w:cstheme="minorHAnsi"/>
          <w:color w:val="auto"/>
          <w:lang w:val="en-GB"/>
        </w:rPr>
        <w:t>UFo</w:t>
      </w:r>
      <w:r w:rsidRPr="00CD209B">
        <w:rPr>
          <w:rFonts w:asciiTheme="minorHAnsi" w:hAnsiTheme="minorHAnsi" w:cstheme="minorHAnsi"/>
          <w:color w:val="000000" w:themeColor="text1"/>
        </w:rPr>
        <w:t xml:space="preserve"> and its solutions. Wear </w:t>
      </w:r>
      <w:r w:rsidRPr="00CD209B">
        <w:rPr>
          <w:rFonts w:asciiTheme="minorHAnsi" w:hAnsiTheme="minorHAnsi" w:cstheme="minorHAnsi"/>
        </w:rPr>
        <w:t>tightly sealed goggles.</w:t>
      </w:r>
      <w:r w:rsidRPr="00CD209B">
        <w:rPr>
          <w:rFonts w:asciiTheme="minorHAnsi" w:hAnsiTheme="minorHAnsi" w:cstheme="minorHAnsi"/>
          <w:color w:val="000000" w:themeColor="text1"/>
        </w:rPr>
        <w:t xml:space="preserve"> </w:t>
      </w:r>
    </w:p>
    <w:p w:rsidR="00A95432" w:rsidRPr="00CD209B" w:rsidRDefault="00A95432" w:rsidP="00CD209B">
      <w:pPr>
        <w:pStyle w:val="ListParagraph"/>
        <w:spacing w:after="0" w:line="240" w:lineRule="auto"/>
        <w:ind w:left="0"/>
        <w:rPr>
          <w:rFonts w:asciiTheme="minorHAnsi" w:hAnsiTheme="minorHAnsi" w:cstheme="minorHAnsi"/>
          <w:color w:val="000000" w:themeColor="text1"/>
        </w:rPr>
      </w:pPr>
    </w:p>
    <w:p w:rsidR="00A95432" w:rsidRPr="00CD209B" w:rsidRDefault="005E59C4" w:rsidP="00CD209B">
      <w:pPr>
        <w:pStyle w:val="ListParagraph"/>
        <w:numPr>
          <w:ilvl w:val="1"/>
          <w:numId w:val="3"/>
        </w:numPr>
        <w:spacing w:after="0" w:line="240" w:lineRule="auto"/>
        <w:ind w:left="0" w:firstLine="0"/>
        <w:rPr>
          <w:rFonts w:asciiTheme="minorHAnsi" w:hAnsiTheme="minorHAnsi" w:cstheme="minorHAnsi"/>
          <w:color w:val="000000" w:themeColor="text1"/>
          <w:highlight w:val="yellow"/>
        </w:rPr>
      </w:pPr>
      <w:r w:rsidRPr="00CD209B">
        <w:rPr>
          <w:rFonts w:asciiTheme="minorHAnsi" w:hAnsiTheme="minorHAnsi" w:cstheme="minorHAnsi"/>
          <w:color w:val="000000" w:themeColor="text1"/>
          <w:highlight w:val="yellow"/>
        </w:rPr>
        <w:t>Glow discharge carbon/formvar coated TEM grids for 6 s</w:t>
      </w:r>
      <w:del w:id="70" w:author="Author" w:date="2018-11-26T13:53:00Z">
        <w:r w:rsidRPr="00CD209B" w:rsidDel="00121290">
          <w:rPr>
            <w:rFonts w:asciiTheme="minorHAnsi" w:hAnsiTheme="minorHAnsi" w:cstheme="minorHAnsi"/>
            <w:color w:val="000000" w:themeColor="text1"/>
            <w:highlight w:val="yellow"/>
          </w:rPr>
          <w:delText>ec</w:delText>
        </w:r>
      </w:del>
      <w:r w:rsidRPr="00CD209B">
        <w:rPr>
          <w:rFonts w:asciiTheme="minorHAnsi" w:hAnsiTheme="minorHAnsi" w:cstheme="minorHAnsi"/>
          <w:color w:val="000000" w:themeColor="text1"/>
          <w:highlight w:val="yellow"/>
        </w:rPr>
        <w:t xml:space="preserve"> just before use to increase hydrophilicity and promote sticking of the structures. Pipette 5 µL sample drops on the TEM grid, incubate for 5-8 min and remove the drop by gently touching a filter paper with the edge of the grid.</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1"/>
          <w:numId w:val="3"/>
        </w:numPr>
        <w:spacing w:after="0" w:line="240" w:lineRule="auto"/>
        <w:ind w:left="0" w:firstLine="0"/>
        <w:rPr>
          <w:rFonts w:asciiTheme="minorHAnsi" w:hAnsiTheme="minorHAnsi" w:cstheme="minorHAnsi"/>
          <w:color w:val="000000" w:themeColor="text1"/>
          <w:highlight w:val="yellow"/>
        </w:rPr>
      </w:pPr>
      <w:r w:rsidRPr="00CD209B">
        <w:rPr>
          <w:rFonts w:asciiTheme="minorHAnsi" w:hAnsiTheme="minorHAnsi" w:cstheme="minorHAnsi"/>
          <w:color w:val="000000" w:themeColor="text1"/>
          <w:highlight w:val="yellow"/>
        </w:rPr>
        <w:t>Pipette one big (~20 µL) and one small (~10 µL) drop of the stain solution on a parafilm.</w:t>
      </w:r>
      <w:r w:rsidRPr="00CD209B">
        <w:rPr>
          <w:rFonts w:asciiTheme="minorHAnsi" w:hAnsiTheme="minorHAnsi" w:cstheme="minorHAnsi"/>
          <w:color w:val="000000" w:themeColor="text1"/>
        </w:rPr>
        <w:t xml:space="preserve"> </w:t>
      </w:r>
      <w:r w:rsidRPr="00CD209B">
        <w:rPr>
          <w:rFonts w:asciiTheme="minorHAnsi" w:hAnsiTheme="minorHAnsi" w:cstheme="minorHAnsi"/>
          <w:color w:val="000000" w:themeColor="text1"/>
          <w:highlight w:val="yellow"/>
        </w:rPr>
        <w:t>Put the grid on the small stain solution drop and dry immediately by touching the filter paper with the edge of the grid. Then put it on the big stain solution drop for 30 s</w:t>
      </w:r>
      <w:del w:id="71" w:author="Author" w:date="2018-11-26T13:54:00Z">
        <w:r w:rsidRPr="00CD209B" w:rsidDel="00121290">
          <w:rPr>
            <w:rFonts w:asciiTheme="minorHAnsi" w:hAnsiTheme="minorHAnsi" w:cstheme="minorHAnsi"/>
            <w:color w:val="000000" w:themeColor="text1"/>
            <w:highlight w:val="yellow"/>
          </w:rPr>
          <w:delText>ec</w:delText>
        </w:r>
      </w:del>
      <w:r w:rsidRPr="00CD209B">
        <w:rPr>
          <w:rFonts w:asciiTheme="minorHAnsi" w:hAnsiTheme="minorHAnsi" w:cstheme="minorHAnsi"/>
          <w:color w:val="000000" w:themeColor="text1"/>
          <w:highlight w:val="yellow"/>
        </w:rPr>
        <w:t>.</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highlight w:val="yellow"/>
        </w:rPr>
      </w:pPr>
    </w:p>
    <w:p w:rsidR="00A95432" w:rsidRPr="00CD209B" w:rsidRDefault="005E59C4" w:rsidP="00CD209B">
      <w:pPr>
        <w:pStyle w:val="ListParagraph"/>
        <w:numPr>
          <w:ilvl w:val="1"/>
          <w:numId w:val="3"/>
        </w:numPr>
        <w:spacing w:after="0" w:line="240" w:lineRule="auto"/>
        <w:ind w:left="0" w:firstLine="0"/>
        <w:rPr>
          <w:rFonts w:asciiTheme="minorHAnsi" w:hAnsiTheme="minorHAnsi" w:cstheme="minorHAnsi"/>
          <w:color w:val="000000" w:themeColor="text1"/>
        </w:rPr>
      </w:pPr>
      <w:r w:rsidRPr="00CD209B">
        <w:rPr>
          <w:rFonts w:asciiTheme="minorHAnsi" w:hAnsiTheme="minorHAnsi" w:cstheme="minorHAnsi"/>
          <w:color w:val="000000" w:themeColor="text1"/>
        </w:rPr>
        <w:t xml:space="preserve">Remove the liquid on the grid by touching the filter paper with the edge of the grid. Place the grid in the grid holder. Wait for the grid to dry for at least 10 min. </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1"/>
          <w:numId w:val="3"/>
        </w:numPr>
        <w:spacing w:after="0" w:line="240" w:lineRule="auto"/>
        <w:ind w:left="0" w:firstLine="0"/>
        <w:rPr>
          <w:rFonts w:asciiTheme="minorHAnsi" w:hAnsiTheme="minorHAnsi" w:cstheme="minorHAnsi"/>
          <w:color w:val="000000" w:themeColor="text1"/>
        </w:rPr>
      </w:pPr>
      <w:r w:rsidRPr="00CD209B">
        <w:rPr>
          <w:rFonts w:asciiTheme="minorHAnsi" w:hAnsiTheme="minorHAnsi" w:cstheme="minorHAnsi"/>
          <w:color w:val="000000" w:themeColor="text1"/>
        </w:rPr>
        <w:t>Characterize the samples of origami (</w:t>
      </w:r>
      <w:r w:rsidRPr="00CD209B">
        <w:rPr>
          <w:rFonts w:asciiTheme="minorHAnsi" w:hAnsiTheme="minorHAnsi" w:cstheme="minorHAnsi"/>
          <w:b/>
          <w:color w:val="000000" w:themeColor="text1"/>
        </w:rPr>
        <w:t>Figure 4</w:t>
      </w:r>
      <w:r w:rsidRPr="00CD209B">
        <w:rPr>
          <w:rFonts w:asciiTheme="minorHAnsi" w:hAnsiTheme="minorHAnsi" w:cstheme="minorHAnsi"/>
          <w:color w:val="000000" w:themeColor="text1"/>
        </w:rPr>
        <w:t>), AuNRs (</w:t>
      </w:r>
      <w:r w:rsidRPr="00CD209B">
        <w:rPr>
          <w:rFonts w:asciiTheme="minorHAnsi" w:hAnsiTheme="minorHAnsi" w:cstheme="minorHAnsi"/>
          <w:b/>
          <w:color w:val="000000" w:themeColor="text1"/>
        </w:rPr>
        <w:t>Figure 5</w:t>
      </w:r>
      <w:r w:rsidRPr="00CD209B">
        <w:rPr>
          <w:rFonts w:asciiTheme="minorHAnsi" w:hAnsiTheme="minorHAnsi" w:cstheme="minorHAnsi"/>
          <w:color w:val="000000" w:themeColor="text1"/>
        </w:rPr>
        <w:t>), and origami-AuNRs (</w:t>
      </w:r>
      <w:r w:rsidRPr="00CD209B">
        <w:rPr>
          <w:rFonts w:asciiTheme="minorHAnsi" w:hAnsiTheme="minorHAnsi" w:cstheme="minorHAnsi"/>
          <w:b/>
          <w:color w:val="000000" w:themeColor="text1"/>
        </w:rPr>
        <w:t>Figure 6</w:t>
      </w:r>
      <w:r w:rsidRPr="00CD209B">
        <w:rPr>
          <w:rFonts w:asciiTheme="minorHAnsi" w:hAnsiTheme="minorHAnsi" w:cstheme="minorHAnsi"/>
          <w:color w:val="000000" w:themeColor="text1"/>
        </w:rPr>
        <w:t>) by TEM.</w:t>
      </w:r>
    </w:p>
    <w:p w:rsidR="00A95432" w:rsidRPr="00CD209B" w:rsidRDefault="00A95432" w:rsidP="00CD209B">
      <w:pPr>
        <w:pStyle w:val="ListParagraph"/>
        <w:spacing w:after="0" w:line="240" w:lineRule="auto"/>
        <w:ind w:left="0"/>
        <w:rPr>
          <w:rFonts w:asciiTheme="minorHAnsi" w:hAnsiTheme="minorHAnsi" w:cstheme="minorHAnsi"/>
          <w:color w:val="000000" w:themeColor="text1"/>
          <w:highlight w:val="yellow"/>
        </w:rPr>
      </w:pPr>
    </w:p>
    <w:p w:rsidR="00A95432" w:rsidRPr="00CD209B" w:rsidRDefault="005E59C4" w:rsidP="00CD209B">
      <w:pPr>
        <w:pStyle w:val="ListParagraph"/>
        <w:numPr>
          <w:ilvl w:val="0"/>
          <w:numId w:val="3"/>
        </w:numPr>
        <w:spacing w:after="0" w:line="240" w:lineRule="auto"/>
        <w:ind w:left="0" w:firstLine="0"/>
        <w:rPr>
          <w:rFonts w:asciiTheme="minorHAnsi" w:hAnsiTheme="minorHAnsi" w:cstheme="minorHAnsi"/>
          <w:b/>
          <w:color w:val="000000" w:themeColor="text1"/>
        </w:rPr>
      </w:pPr>
      <w:r w:rsidRPr="00CD209B">
        <w:rPr>
          <w:rFonts w:asciiTheme="minorHAnsi" w:hAnsiTheme="minorHAnsi" w:cstheme="minorHAnsi"/>
          <w:b/>
          <w:color w:val="000000" w:themeColor="text1"/>
        </w:rPr>
        <w:t>Circular dichroism measurement</w:t>
      </w:r>
    </w:p>
    <w:p w:rsidR="00A95432" w:rsidRPr="00CD209B" w:rsidRDefault="00A95432" w:rsidP="00CD209B">
      <w:pPr>
        <w:pStyle w:val="ListParagraph"/>
        <w:numPr>
          <w:ilvl w:val="255"/>
          <w:numId w:val="0"/>
        </w:numPr>
        <w:spacing w:after="0" w:line="240" w:lineRule="auto"/>
        <w:rPr>
          <w:rFonts w:asciiTheme="minorHAnsi" w:hAnsiTheme="minorHAnsi" w:cstheme="minorHAnsi"/>
          <w:b/>
          <w:color w:val="000000" w:themeColor="text1"/>
        </w:rPr>
      </w:pPr>
    </w:p>
    <w:p w:rsidR="00A95432" w:rsidRPr="00CD209B" w:rsidRDefault="005E59C4" w:rsidP="00CD209B">
      <w:pPr>
        <w:pStyle w:val="ListParagraph"/>
        <w:numPr>
          <w:ilvl w:val="1"/>
          <w:numId w:val="3"/>
        </w:numPr>
        <w:spacing w:after="0" w:line="240" w:lineRule="auto"/>
        <w:ind w:left="0" w:firstLine="0"/>
        <w:rPr>
          <w:rFonts w:asciiTheme="minorHAnsi" w:hAnsiTheme="minorHAnsi" w:cstheme="minorHAnsi"/>
          <w:color w:val="000000" w:themeColor="text1"/>
        </w:rPr>
      </w:pPr>
      <w:r w:rsidRPr="00CD209B">
        <w:rPr>
          <w:rFonts w:asciiTheme="minorHAnsi" w:hAnsiTheme="minorHAnsi" w:cstheme="minorHAnsi"/>
          <w:color w:val="000000" w:themeColor="text1"/>
        </w:rPr>
        <w:t>Purge the CD spectrometer with N</w:t>
      </w:r>
      <w:r w:rsidRPr="00CD209B">
        <w:rPr>
          <w:rFonts w:asciiTheme="minorHAnsi" w:hAnsiTheme="minorHAnsi" w:cstheme="minorHAnsi"/>
          <w:color w:val="000000" w:themeColor="text1"/>
          <w:vertAlign w:val="subscript"/>
        </w:rPr>
        <w:t>2</w:t>
      </w:r>
      <w:r w:rsidRPr="00CD209B">
        <w:rPr>
          <w:rFonts w:asciiTheme="minorHAnsi" w:hAnsiTheme="minorHAnsi" w:cstheme="minorHAnsi"/>
          <w:color w:val="000000" w:themeColor="text1"/>
        </w:rPr>
        <w:t xml:space="preserve"> for 20 min.</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rPr>
      </w:pPr>
    </w:p>
    <w:p w:rsidR="00A95432" w:rsidRPr="00CD209B" w:rsidRDefault="005E59C4" w:rsidP="00CD209B">
      <w:pPr>
        <w:spacing w:after="0" w:line="240" w:lineRule="auto"/>
        <w:rPr>
          <w:rFonts w:asciiTheme="minorHAnsi" w:hAnsiTheme="minorHAnsi" w:cstheme="minorHAnsi"/>
          <w:color w:val="000000" w:themeColor="text1"/>
        </w:rPr>
      </w:pPr>
      <w:r w:rsidRPr="00CD209B">
        <w:rPr>
          <w:rFonts w:asciiTheme="minorHAnsi" w:hAnsiTheme="minorHAnsi" w:cstheme="minorHAnsi"/>
          <w:color w:val="000000" w:themeColor="text1"/>
        </w:rPr>
        <w:t>Note: most of the CD spectrometers require purging with N</w:t>
      </w:r>
      <w:r w:rsidRPr="00CD209B">
        <w:rPr>
          <w:rFonts w:asciiTheme="minorHAnsi" w:hAnsiTheme="minorHAnsi" w:cstheme="minorHAnsi"/>
          <w:color w:val="000000" w:themeColor="text1"/>
          <w:vertAlign w:val="subscript"/>
        </w:rPr>
        <w:t>2</w:t>
      </w:r>
      <w:r w:rsidRPr="00CD209B">
        <w:rPr>
          <w:rFonts w:asciiTheme="minorHAnsi" w:hAnsiTheme="minorHAnsi" w:cstheme="minorHAnsi"/>
          <w:color w:val="000000" w:themeColor="text1"/>
        </w:rPr>
        <w:t xml:space="preserve"> before lamp ignition. Check the CD spectrometer manual. </w:t>
      </w:r>
    </w:p>
    <w:p w:rsidR="00A95432" w:rsidRPr="00CD209B" w:rsidRDefault="00A95432" w:rsidP="00CD209B">
      <w:p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1"/>
          <w:numId w:val="3"/>
        </w:numPr>
        <w:spacing w:after="0" w:line="240" w:lineRule="auto"/>
        <w:ind w:left="0" w:firstLine="0"/>
        <w:rPr>
          <w:rFonts w:asciiTheme="minorHAnsi" w:hAnsiTheme="minorHAnsi" w:cstheme="minorHAnsi"/>
          <w:color w:val="000000" w:themeColor="text1"/>
        </w:rPr>
      </w:pPr>
      <w:r w:rsidRPr="00CD209B">
        <w:rPr>
          <w:rFonts w:asciiTheme="minorHAnsi" w:hAnsiTheme="minorHAnsi" w:cstheme="minorHAnsi"/>
          <w:color w:val="000000" w:themeColor="text1"/>
        </w:rPr>
        <w:t>Set the bandwidth, scanning range, and acquisition step.</w:t>
      </w:r>
    </w:p>
    <w:p w:rsidR="00A95432" w:rsidRPr="00CD209B" w:rsidRDefault="00A95432" w:rsidP="00CD209B">
      <w:pPr>
        <w:pStyle w:val="ListParagraph"/>
        <w:numPr>
          <w:ilvl w:val="255"/>
          <w:numId w:val="0"/>
        </w:numPr>
        <w:spacing w:after="0" w:line="240" w:lineRule="auto"/>
        <w:rPr>
          <w:rFonts w:asciiTheme="minorHAnsi" w:hAnsiTheme="minorHAnsi" w:cstheme="minorHAnsi"/>
          <w:color w:val="000000" w:themeColor="text1"/>
        </w:rPr>
      </w:pPr>
    </w:p>
    <w:p w:rsidR="00A95432" w:rsidRPr="00CD209B" w:rsidRDefault="005E59C4" w:rsidP="00CD209B">
      <w:pPr>
        <w:spacing w:after="0" w:line="240" w:lineRule="auto"/>
        <w:rPr>
          <w:rFonts w:asciiTheme="minorHAnsi" w:hAnsiTheme="minorHAnsi" w:cstheme="minorHAnsi"/>
          <w:color w:val="000000" w:themeColor="text1"/>
        </w:rPr>
      </w:pPr>
      <w:r w:rsidRPr="00CD209B">
        <w:rPr>
          <w:rFonts w:asciiTheme="minorHAnsi" w:hAnsiTheme="minorHAnsi" w:cstheme="minorHAnsi"/>
          <w:color w:val="000000" w:themeColor="text1"/>
        </w:rPr>
        <w:t xml:space="preserve">Note: the scanning range depends on the optical properties of AuNRs, which depend on the size of the AuNRs. </w:t>
      </w:r>
    </w:p>
    <w:p w:rsidR="00A95432" w:rsidRPr="00CD209B" w:rsidRDefault="00A95432" w:rsidP="00CD209B">
      <w:pPr>
        <w:spacing w:after="0" w:line="240" w:lineRule="auto"/>
        <w:rPr>
          <w:rFonts w:asciiTheme="minorHAnsi" w:hAnsiTheme="minorHAnsi" w:cstheme="minorHAnsi"/>
          <w:color w:val="000000" w:themeColor="text1"/>
        </w:rPr>
      </w:pPr>
    </w:p>
    <w:p w:rsidR="00A95432" w:rsidRPr="00CD209B" w:rsidRDefault="005E59C4" w:rsidP="00CD209B">
      <w:pPr>
        <w:pStyle w:val="ListParagraph"/>
        <w:numPr>
          <w:ilvl w:val="1"/>
          <w:numId w:val="3"/>
        </w:numPr>
        <w:spacing w:after="0" w:line="240" w:lineRule="auto"/>
        <w:ind w:left="0" w:firstLine="0"/>
        <w:rPr>
          <w:rFonts w:asciiTheme="minorHAnsi" w:hAnsiTheme="minorHAnsi" w:cstheme="minorHAnsi"/>
          <w:color w:val="000000" w:themeColor="text1"/>
        </w:rPr>
      </w:pPr>
      <w:r w:rsidRPr="00CD209B">
        <w:rPr>
          <w:rFonts w:asciiTheme="minorHAnsi" w:hAnsiTheme="minorHAnsi" w:cstheme="minorHAnsi"/>
          <w:color w:val="000000" w:themeColor="text1"/>
        </w:rPr>
        <w:t>Measure blank CD with buffer.</w:t>
      </w:r>
    </w:p>
    <w:p w:rsidR="008E3BE5" w:rsidRPr="00CD209B" w:rsidRDefault="008E3BE5" w:rsidP="00CD209B">
      <w:pPr>
        <w:pStyle w:val="ListParagraph"/>
        <w:spacing w:after="0" w:line="240" w:lineRule="auto"/>
        <w:ind w:left="0"/>
        <w:rPr>
          <w:rFonts w:asciiTheme="minorHAnsi" w:hAnsiTheme="minorHAnsi" w:cstheme="minorHAnsi"/>
          <w:color w:val="000000" w:themeColor="text1"/>
        </w:rPr>
      </w:pPr>
    </w:p>
    <w:p w:rsidR="00A95432" w:rsidRPr="00CD209B" w:rsidRDefault="005E59C4" w:rsidP="00CD209B">
      <w:pPr>
        <w:pStyle w:val="ListParagraph"/>
        <w:numPr>
          <w:ilvl w:val="1"/>
          <w:numId w:val="3"/>
        </w:numPr>
        <w:spacing w:after="0" w:line="240" w:lineRule="auto"/>
        <w:ind w:left="0" w:firstLine="0"/>
        <w:rPr>
          <w:rFonts w:asciiTheme="minorHAnsi" w:hAnsiTheme="minorHAnsi" w:cstheme="minorHAnsi"/>
          <w:color w:val="000000" w:themeColor="text1"/>
        </w:rPr>
      </w:pPr>
      <w:r w:rsidRPr="00CD209B">
        <w:rPr>
          <w:rFonts w:asciiTheme="minorHAnsi" w:hAnsiTheme="minorHAnsi" w:cstheme="minorHAnsi"/>
          <w:color w:val="000000" w:themeColor="text1"/>
        </w:rPr>
        <w:t>Measure the CD spectra of origami-AuNRs samples (</w:t>
      </w:r>
      <w:r w:rsidRPr="00CD209B">
        <w:rPr>
          <w:rFonts w:asciiTheme="minorHAnsi" w:hAnsiTheme="minorHAnsi" w:cstheme="minorHAnsi"/>
          <w:b/>
          <w:color w:val="000000" w:themeColor="text1"/>
        </w:rPr>
        <w:t>Figure 7</w:t>
      </w:r>
      <w:r w:rsidRPr="00CD209B">
        <w:rPr>
          <w:rFonts w:asciiTheme="minorHAnsi" w:hAnsiTheme="minorHAnsi" w:cstheme="minorHAnsi"/>
          <w:color w:val="000000" w:themeColor="text1"/>
        </w:rPr>
        <w:t xml:space="preserve">). </w:t>
      </w:r>
    </w:p>
    <w:p w:rsidR="00A95432" w:rsidRPr="00CD209B" w:rsidRDefault="005E59C4" w:rsidP="00CD209B">
      <w:pPr>
        <w:spacing w:after="0" w:line="240" w:lineRule="auto"/>
        <w:rPr>
          <w:rFonts w:asciiTheme="minorHAnsi" w:hAnsiTheme="minorHAnsi" w:cstheme="minorHAnsi"/>
          <w:color w:val="000000" w:themeColor="text1"/>
        </w:rPr>
      </w:pPr>
      <w:r w:rsidRPr="00CD209B">
        <w:rPr>
          <w:rFonts w:asciiTheme="minorHAnsi" w:hAnsiTheme="minorHAnsi" w:cstheme="minorHAnsi"/>
          <w:color w:val="000000" w:themeColor="text1"/>
        </w:rPr>
        <w:t xml:space="preserve">Note: i) use quarts or glass cuvettes for CD measurement. Plastic cuvettes are unsuitable for CD </w:t>
      </w:r>
      <w:r w:rsidRPr="00CD209B">
        <w:rPr>
          <w:rFonts w:asciiTheme="minorHAnsi" w:hAnsiTheme="minorHAnsi" w:cstheme="minorHAnsi"/>
          <w:color w:val="000000" w:themeColor="text1"/>
        </w:rPr>
        <w:lastRenderedPageBreak/>
        <w:t>spectroscopy. ii) most of the CD spectrometers allow simultaneous acquisition of absorption and CD data.</w:t>
      </w:r>
    </w:p>
    <w:p w:rsidR="00A95432" w:rsidRPr="00CD209B" w:rsidRDefault="00A95432" w:rsidP="00CD209B">
      <w:pPr>
        <w:pStyle w:val="NormalWeb"/>
        <w:spacing w:before="0" w:beforeAutospacing="0" w:after="0" w:afterAutospacing="0" w:line="240" w:lineRule="auto"/>
        <w:rPr>
          <w:rFonts w:asciiTheme="minorHAnsi" w:hAnsiTheme="minorHAnsi" w:cstheme="minorHAnsi"/>
          <w:color w:val="808080" w:themeColor="background1" w:themeShade="80"/>
        </w:rPr>
      </w:pPr>
    </w:p>
    <w:p w:rsidR="00A95432" w:rsidRPr="00CD209B" w:rsidRDefault="005E59C4" w:rsidP="00CD209B">
      <w:pPr>
        <w:spacing w:after="0" w:line="240" w:lineRule="auto"/>
        <w:rPr>
          <w:rFonts w:asciiTheme="minorHAnsi" w:hAnsiTheme="minorHAnsi" w:cstheme="minorHAnsi"/>
          <w:b/>
          <w:color w:val="000000" w:themeColor="text1"/>
        </w:rPr>
      </w:pPr>
      <w:bookmarkStart w:id="72" w:name="Representative_Results"/>
      <w:r w:rsidRPr="00CD209B">
        <w:rPr>
          <w:rFonts w:asciiTheme="minorHAnsi" w:hAnsiTheme="minorHAnsi" w:cstheme="minorHAnsi"/>
          <w:b/>
          <w:color w:val="000000" w:themeColor="text1"/>
        </w:rPr>
        <w:t>REPRESENTATIVE RESULTS</w:t>
      </w:r>
      <w:bookmarkEnd w:id="72"/>
      <w:r w:rsidRPr="00CD209B">
        <w:rPr>
          <w:rFonts w:asciiTheme="minorHAnsi" w:hAnsiTheme="minorHAnsi" w:cstheme="minorHAnsi"/>
          <w:b/>
          <w:color w:val="000000" w:themeColor="text1"/>
        </w:rPr>
        <w:t>:</w:t>
      </w:r>
      <w:r w:rsidRPr="00CD209B">
        <w:rPr>
          <w:rFonts w:asciiTheme="minorHAnsi" w:hAnsiTheme="minorHAnsi" w:cstheme="minorHAnsi"/>
          <w:color w:val="808080" w:themeColor="background1" w:themeShade="80"/>
        </w:rPr>
        <w:t xml:space="preserve"> </w:t>
      </w:r>
    </w:p>
    <w:p w:rsidR="00A95432" w:rsidRPr="00CD209B" w:rsidRDefault="005E59C4" w:rsidP="00CD209B">
      <w:pPr>
        <w:spacing w:after="0" w:line="240" w:lineRule="auto"/>
        <w:rPr>
          <w:rFonts w:asciiTheme="minorHAnsi" w:hAnsiTheme="minorHAnsi" w:cstheme="minorHAnsi"/>
          <w:color w:val="000000" w:themeColor="text1"/>
        </w:rPr>
      </w:pPr>
      <w:r w:rsidRPr="00CD209B">
        <w:rPr>
          <w:rFonts w:asciiTheme="minorHAnsi" w:hAnsiTheme="minorHAnsi" w:cstheme="minorHAnsi"/>
          <w:color w:val="000000" w:themeColor="text1"/>
        </w:rPr>
        <w:t xml:space="preserve">TEM images of DNA origami templates, AuNRs and final origami-AuNRs assemblies are shown in </w:t>
      </w:r>
      <w:r w:rsidRPr="00CD209B">
        <w:rPr>
          <w:rFonts w:asciiTheme="minorHAnsi" w:hAnsiTheme="minorHAnsi" w:cstheme="minorHAnsi"/>
          <w:b/>
          <w:color w:val="000000" w:themeColor="text1"/>
        </w:rPr>
        <w:t>Figure</w:t>
      </w:r>
      <w:del w:id="73" w:author="Author" w:date="2018-11-26T14:40:00Z">
        <w:r w:rsidRPr="00CD209B" w:rsidDel="0004552D">
          <w:rPr>
            <w:rFonts w:asciiTheme="minorHAnsi" w:hAnsiTheme="minorHAnsi" w:cstheme="minorHAnsi"/>
            <w:b/>
            <w:color w:val="000000" w:themeColor="text1"/>
          </w:rPr>
          <w:delText>s</w:delText>
        </w:r>
      </w:del>
      <w:r w:rsidRPr="00CD209B">
        <w:rPr>
          <w:rFonts w:asciiTheme="minorHAnsi" w:hAnsiTheme="minorHAnsi" w:cstheme="minorHAnsi"/>
          <w:b/>
          <w:color w:val="000000" w:themeColor="text1"/>
        </w:rPr>
        <w:t xml:space="preserve"> 4</w:t>
      </w:r>
      <w:r w:rsidRPr="00CD209B">
        <w:rPr>
          <w:rFonts w:asciiTheme="minorHAnsi" w:hAnsiTheme="minorHAnsi" w:cstheme="minorHAnsi"/>
          <w:color w:val="000000" w:themeColor="text1"/>
        </w:rPr>
        <w:t>,</w:t>
      </w:r>
      <w:r w:rsidRPr="00CD209B">
        <w:rPr>
          <w:rFonts w:asciiTheme="minorHAnsi" w:hAnsiTheme="minorHAnsi" w:cstheme="minorHAnsi"/>
          <w:b/>
          <w:color w:val="000000" w:themeColor="text1"/>
        </w:rPr>
        <w:t xml:space="preserve"> Figure</w:t>
      </w:r>
      <w:del w:id="74" w:author="Author" w:date="2018-11-26T14:40:00Z">
        <w:r w:rsidRPr="00CD209B" w:rsidDel="0004552D">
          <w:rPr>
            <w:rFonts w:asciiTheme="minorHAnsi" w:hAnsiTheme="minorHAnsi" w:cstheme="minorHAnsi"/>
            <w:b/>
            <w:color w:val="000000" w:themeColor="text1"/>
          </w:rPr>
          <w:delText>s</w:delText>
        </w:r>
      </w:del>
      <w:r w:rsidRPr="00CD209B">
        <w:rPr>
          <w:rFonts w:asciiTheme="minorHAnsi" w:hAnsiTheme="minorHAnsi" w:cstheme="minorHAnsi"/>
          <w:b/>
          <w:color w:val="000000" w:themeColor="text1"/>
        </w:rPr>
        <w:t xml:space="preserve"> 5</w:t>
      </w:r>
      <w:r w:rsidRPr="00CD209B">
        <w:rPr>
          <w:rFonts w:asciiTheme="minorHAnsi" w:hAnsiTheme="minorHAnsi" w:cstheme="minorHAnsi"/>
          <w:color w:val="000000" w:themeColor="text1"/>
        </w:rPr>
        <w:t xml:space="preserve"> and </w:t>
      </w:r>
      <w:r w:rsidRPr="00CD209B">
        <w:rPr>
          <w:rFonts w:asciiTheme="minorHAnsi" w:hAnsiTheme="minorHAnsi" w:cstheme="minorHAnsi"/>
          <w:b/>
          <w:color w:val="000000" w:themeColor="text1"/>
        </w:rPr>
        <w:t>Figure</w:t>
      </w:r>
      <w:del w:id="75" w:author="Author" w:date="2018-11-26T14:40:00Z">
        <w:r w:rsidRPr="00CD209B" w:rsidDel="0004552D">
          <w:rPr>
            <w:rFonts w:asciiTheme="minorHAnsi" w:hAnsiTheme="minorHAnsi" w:cstheme="minorHAnsi"/>
            <w:b/>
            <w:color w:val="000000" w:themeColor="text1"/>
          </w:rPr>
          <w:delText>s</w:delText>
        </w:r>
      </w:del>
      <w:r w:rsidRPr="00CD209B">
        <w:rPr>
          <w:rFonts w:asciiTheme="minorHAnsi" w:hAnsiTheme="minorHAnsi" w:cstheme="minorHAnsi"/>
          <w:b/>
          <w:color w:val="000000" w:themeColor="text1"/>
        </w:rPr>
        <w:t xml:space="preserve"> 6A </w:t>
      </w:r>
      <w:r w:rsidRPr="00CD209B">
        <w:rPr>
          <w:rFonts w:asciiTheme="minorHAnsi" w:hAnsiTheme="minorHAnsi" w:cstheme="minorHAnsi"/>
          <w:color w:val="000000" w:themeColor="text1"/>
        </w:rPr>
        <w:t>respectively.  Due to binding preference to TEM grids origami-AuNRs assemblies are usually seen as parallel origami bundles and rods (</w:t>
      </w:r>
      <w:r w:rsidRPr="00CD209B">
        <w:rPr>
          <w:rFonts w:asciiTheme="minorHAnsi" w:hAnsiTheme="minorHAnsi" w:cstheme="minorHAnsi"/>
          <w:b/>
          <w:color w:val="000000" w:themeColor="text1"/>
        </w:rPr>
        <w:t>Figure 6A</w:t>
      </w:r>
      <w:r w:rsidRPr="00CD209B">
        <w:rPr>
          <w:rFonts w:asciiTheme="minorHAnsi" w:hAnsiTheme="minorHAnsi" w:cstheme="minorHAnsi"/>
          <w:color w:val="000000" w:themeColor="text1"/>
        </w:rPr>
        <w:t xml:space="preserve">). Thermal annealing is required for </w:t>
      </w:r>
      <w:r w:rsidRPr="00CD209B">
        <w:rPr>
          <w:rFonts w:asciiTheme="minorHAnsi" w:hAnsiTheme="minorHAnsi" w:cstheme="minorHAnsi"/>
          <w:color w:val="000000" w:themeColor="text1"/>
          <w:lang w:val="en-GB"/>
        </w:rPr>
        <w:t xml:space="preserve">the </w:t>
      </w:r>
      <w:r w:rsidRPr="00CD209B">
        <w:rPr>
          <w:rFonts w:asciiTheme="minorHAnsi" w:hAnsiTheme="minorHAnsi" w:cstheme="minorHAnsi"/>
          <w:color w:val="000000" w:themeColor="text1"/>
        </w:rPr>
        <w:t>correct alignment of AuNRs on origami templates (</w:t>
      </w:r>
      <w:r w:rsidRPr="00CD209B">
        <w:rPr>
          <w:rFonts w:asciiTheme="minorHAnsi" w:hAnsiTheme="minorHAnsi" w:cstheme="minorHAnsi"/>
          <w:b/>
          <w:color w:val="000000" w:themeColor="text1"/>
        </w:rPr>
        <w:t>Figure 6A</w:t>
      </w:r>
      <w:r w:rsidRPr="00CD209B">
        <w:rPr>
          <w:rFonts w:asciiTheme="minorHAnsi" w:hAnsiTheme="minorHAnsi" w:cstheme="minorHAnsi"/>
          <w:color w:val="000000" w:themeColor="text1"/>
        </w:rPr>
        <w:t xml:space="preserve"> and </w:t>
      </w:r>
      <w:r w:rsidRPr="00CD209B">
        <w:rPr>
          <w:rFonts w:asciiTheme="minorHAnsi" w:hAnsiTheme="minorHAnsi" w:cstheme="minorHAnsi"/>
          <w:b/>
          <w:color w:val="000000" w:themeColor="text1"/>
        </w:rPr>
        <w:t>Figure 6B</w:t>
      </w:r>
      <w:r w:rsidRPr="00CD209B">
        <w:rPr>
          <w:rFonts w:asciiTheme="minorHAnsi" w:hAnsiTheme="minorHAnsi" w:cstheme="minorHAnsi"/>
          <w:color w:val="000000" w:themeColor="text1"/>
        </w:rPr>
        <w:t>). The protocol enables high yields of assembly of AuNRs into chiral metamolecules with strong plasmonic CD responses (</w:t>
      </w:r>
      <w:r w:rsidRPr="00CD209B">
        <w:rPr>
          <w:rFonts w:asciiTheme="minorHAnsi" w:hAnsiTheme="minorHAnsi" w:cstheme="minorHAnsi"/>
          <w:b/>
          <w:color w:val="000000" w:themeColor="text1"/>
        </w:rPr>
        <w:t>Figure 7</w:t>
      </w:r>
      <w:r w:rsidRPr="00CD209B">
        <w:rPr>
          <w:rFonts w:asciiTheme="minorHAnsi" w:hAnsiTheme="minorHAnsi" w:cstheme="minorHAnsi"/>
          <w:color w:val="000000" w:themeColor="text1"/>
        </w:rPr>
        <w:t>).</w:t>
      </w:r>
    </w:p>
    <w:p w:rsidR="00A95432" w:rsidRPr="00CD209B" w:rsidRDefault="00A95432" w:rsidP="00CD209B">
      <w:pPr>
        <w:spacing w:after="0" w:line="240" w:lineRule="auto"/>
        <w:rPr>
          <w:rFonts w:asciiTheme="minorHAnsi" w:hAnsiTheme="minorHAnsi" w:cstheme="minorHAnsi"/>
          <w:color w:val="808080" w:themeColor="background1" w:themeShade="80"/>
        </w:rPr>
      </w:pPr>
    </w:p>
    <w:p w:rsidR="00A95432" w:rsidRPr="00CD209B" w:rsidRDefault="005E59C4" w:rsidP="00CD209B">
      <w:pPr>
        <w:spacing w:after="0" w:line="240" w:lineRule="auto"/>
        <w:rPr>
          <w:rFonts w:asciiTheme="minorHAnsi" w:hAnsiTheme="minorHAnsi" w:cstheme="minorHAnsi"/>
          <w:bCs/>
          <w:color w:val="808080"/>
        </w:rPr>
      </w:pPr>
      <w:bookmarkStart w:id="76" w:name="Figure_Legends"/>
      <w:r w:rsidRPr="00CD209B">
        <w:rPr>
          <w:rFonts w:asciiTheme="minorHAnsi" w:hAnsiTheme="minorHAnsi" w:cstheme="minorHAnsi"/>
          <w:b/>
        </w:rPr>
        <w:t xml:space="preserve">FIGURE </w:t>
      </w:r>
      <w:r w:rsidRPr="00CD209B">
        <w:rPr>
          <w:rFonts w:asciiTheme="minorHAnsi" w:hAnsiTheme="minorHAnsi" w:cstheme="minorHAnsi"/>
          <w:b/>
          <w:bCs/>
        </w:rPr>
        <w:t xml:space="preserve">AND </w:t>
      </w:r>
      <w:r w:rsidRPr="00CD209B">
        <w:rPr>
          <w:rFonts w:asciiTheme="minorHAnsi" w:hAnsiTheme="minorHAnsi" w:cstheme="minorHAnsi"/>
          <w:b/>
        </w:rPr>
        <w:t>TABLE LEGENDS</w:t>
      </w:r>
      <w:bookmarkEnd w:id="76"/>
      <w:r w:rsidRPr="00CD209B">
        <w:rPr>
          <w:rFonts w:asciiTheme="minorHAnsi" w:hAnsiTheme="minorHAnsi" w:cstheme="minorHAnsi"/>
          <w:b/>
        </w:rPr>
        <w:t>:</w:t>
      </w:r>
      <w:r w:rsidRPr="00CD209B">
        <w:rPr>
          <w:rFonts w:asciiTheme="minorHAnsi" w:hAnsiTheme="minorHAnsi" w:cstheme="minorHAnsi"/>
          <w:i/>
          <w:color w:val="808080"/>
        </w:rPr>
        <w:t xml:space="preserve"> </w:t>
      </w:r>
    </w:p>
    <w:p w:rsidR="00A95432" w:rsidRPr="00CD209B" w:rsidRDefault="005E59C4" w:rsidP="00CD209B">
      <w:pPr>
        <w:spacing w:after="0" w:line="240" w:lineRule="auto"/>
        <w:rPr>
          <w:rFonts w:asciiTheme="minorHAnsi" w:hAnsiTheme="minorHAnsi" w:cstheme="minorHAnsi"/>
          <w:b/>
          <w:color w:val="000000" w:themeColor="text1"/>
        </w:rPr>
      </w:pPr>
      <w:r w:rsidRPr="00CD209B">
        <w:rPr>
          <w:rFonts w:asciiTheme="minorHAnsi" w:hAnsiTheme="minorHAnsi" w:cstheme="minorHAnsi"/>
          <w:b/>
          <w:color w:val="000000" w:themeColor="text1"/>
        </w:rPr>
        <w:t>Table 1. Temperatures and rates for thermal annealing of DNA origami templates.</w:t>
      </w:r>
    </w:p>
    <w:p w:rsidR="00A95432" w:rsidRPr="00CD209B" w:rsidRDefault="00A95432" w:rsidP="00CD209B">
      <w:pPr>
        <w:spacing w:after="0" w:line="240" w:lineRule="auto"/>
        <w:rPr>
          <w:rFonts w:asciiTheme="minorHAnsi" w:hAnsiTheme="minorHAnsi" w:cstheme="minorHAnsi"/>
          <w:b/>
          <w:color w:val="000000" w:themeColor="text1"/>
        </w:rPr>
      </w:pPr>
    </w:p>
    <w:p w:rsidR="00A95432" w:rsidRPr="00CD209B" w:rsidRDefault="005E59C4" w:rsidP="00CD209B">
      <w:pPr>
        <w:spacing w:after="0" w:line="240" w:lineRule="auto"/>
        <w:rPr>
          <w:rFonts w:asciiTheme="minorHAnsi" w:hAnsiTheme="minorHAnsi" w:cstheme="minorHAnsi"/>
          <w:color w:val="000000" w:themeColor="text1"/>
        </w:rPr>
      </w:pPr>
      <w:r w:rsidRPr="00CD209B">
        <w:rPr>
          <w:rFonts w:asciiTheme="minorHAnsi" w:hAnsiTheme="minorHAnsi" w:cstheme="minorHAnsi"/>
          <w:b/>
          <w:color w:val="000000" w:themeColor="text1"/>
        </w:rPr>
        <w:t xml:space="preserve">Table 2. Temperatures and holding times for annealing of AuNRs and DNA origami templates. </w:t>
      </w:r>
      <w:r w:rsidRPr="00CD209B">
        <w:rPr>
          <w:rFonts w:asciiTheme="minorHAnsi" w:hAnsiTheme="minorHAnsi" w:cstheme="minorHAnsi"/>
          <w:color w:val="000000" w:themeColor="text1"/>
        </w:rPr>
        <w:t>The cooling rate between the steps is set to 0.1 °C/min. The DNA origami- AuNRs samples are annealed while shaking at 400 rpm.</w:t>
      </w:r>
    </w:p>
    <w:p w:rsidR="00A95432" w:rsidRPr="00CD209B" w:rsidRDefault="00A95432" w:rsidP="00CD209B">
      <w:pPr>
        <w:spacing w:after="0" w:line="240" w:lineRule="auto"/>
        <w:rPr>
          <w:rFonts w:asciiTheme="minorHAnsi" w:hAnsiTheme="minorHAnsi" w:cstheme="minorHAnsi"/>
          <w:color w:val="000000" w:themeColor="text1"/>
        </w:rPr>
      </w:pPr>
    </w:p>
    <w:p w:rsidR="00A95432" w:rsidRPr="00CD209B" w:rsidRDefault="005E59C4" w:rsidP="00CD209B">
      <w:pPr>
        <w:spacing w:after="0" w:line="240" w:lineRule="auto"/>
        <w:rPr>
          <w:rFonts w:asciiTheme="minorHAnsi" w:hAnsiTheme="minorHAnsi" w:cstheme="minorHAnsi"/>
          <w:b/>
          <w:color w:val="000000" w:themeColor="text1"/>
        </w:rPr>
      </w:pPr>
      <w:r w:rsidRPr="00CD209B">
        <w:rPr>
          <w:rFonts w:asciiTheme="minorHAnsi" w:hAnsiTheme="minorHAnsi" w:cstheme="minorHAnsi"/>
          <w:b/>
          <w:color w:val="000000" w:themeColor="text1"/>
        </w:rPr>
        <w:t>Table 3. Material for all experiments.</w:t>
      </w:r>
    </w:p>
    <w:p w:rsidR="00A95432" w:rsidRPr="00CD209B" w:rsidRDefault="00A95432" w:rsidP="00CD209B">
      <w:pPr>
        <w:spacing w:after="0" w:line="240" w:lineRule="auto"/>
        <w:rPr>
          <w:rFonts w:asciiTheme="minorHAnsi" w:hAnsiTheme="minorHAnsi" w:cstheme="minorHAnsi"/>
          <w:color w:val="808080" w:themeColor="background1" w:themeShade="80"/>
        </w:rPr>
      </w:pPr>
    </w:p>
    <w:p w:rsidR="00A95432" w:rsidRPr="00CD209B" w:rsidRDefault="005E59C4" w:rsidP="00CD209B">
      <w:pPr>
        <w:spacing w:after="0" w:line="240" w:lineRule="auto"/>
        <w:rPr>
          <w:rFonts w:asciiTheme="minorHAnsi" w:hAnsiTheme="minorHAnsi" w:cstheme="minorHAnsi"/>
          <w:color w:val="000000" w:themeColor="text1"/>
        </w:rPr>
      </w:pPr>
      <w:r w:rsidRPr="00CD209B">
        <w:rPr>
          <w:rFonts w:asciiTheme="minorHAnsi" w:hAnsiTheme="minorHAnsi" w:cstheme="minorHAnsi"/>
          <w:b/>
          <w:color w:val="000000" w:themeColor="text1"/>
        </w:rPr>
        <w:t>Figure 1.</w:t>
      </w:r>
      <w:r w:rsidRPr="00CD209B">
        <w:rPr>
          <w:rFonts w:asciiTheme="minorHAnsi" w:hAnsiTheme="minorHAnsi" w:cstheme="minorHAnsi"/>
          <w:color w:val="000000" w:themeColor="text1"/>
        </w:rPr>
        <w:t xml:space="preserve"> </w:t>
      </w:r>
      <w:r w:rsidRPr="00CD209B">
        <w:rPr>
          <w:rFonts w:asciiTheme="minorHAnsi" w:hAnsiTheme="minorHAnsi" w:cstheme="minorHAnsi"/>
          <w:b/>
          <w:color w:val="000000" w:themeColor="text1"/>
        </w:rPr>
        <w:t xml:space="preserve">Design of DNA origami templated chiral metamolecules. A. </w:t>
      </w:r>
      <w:r w:rsidRPr="00CD209B">
        <w:rPr>
          <w:rFonts w:asciiTheme="minorHAnsi" w:hAnsiTheme="minorHAnsi" w:cstheme="minorHAnsi"/>
          <w:color w:val="000000" w:themeColor="text1"/>
        </w:rPr>
        <w:t xml:space="preserve">Identify desired relative spatial arrangement of gold nanorods (AuNRs) and suitable shape of DNA origami template. </w:t>
      </w:r>
      <w:r w:rsidRPr="00CD209B">
        <w:rPr>
          <w:rFonts w:asciiTheme="minorHAnsi" w:hAnsiTheme="minorHAnsi" w:cstheme="minorHAnsi"/>
          <w:b/>
          <w:color w:val="000000" w:themeColor="text1"/>
        </w:rPr>
        <w:t>B.</w:t>
      </w:r>
      <w:r w:rsidRPr="00CD209B">
        <w:rPr>
          <w:rFonts w:asciiTheme="minorHAnsi" w:hAnsiTheme="minorHAnsi" w:cstheme="minorHAnsi"/>
          <w:color w:val="000000" w:themeColor="text1"/>
        </w:rPr>
        <w:t xml:space="preserve"> Estimate structural parameters of the AuNRs (</w:t>
      </w:r>
      <w:r w:rsidRPr="00CD209B">
        <w:rPr>
          <w:rFonts w:asciiTheme="minorHAnsi" w:hAnsiTheme="minorHAnsi" w:cstheme="minorHAnsi"/>
          <w:i/>
          <w:color w:val="000000" w:themeColor="text1"/>
        </w:rPr>
        <w:t>D</w:t>
      </w:r>
      <w:r w:rsidRPr="00CD209B">
        <w:rPr>
          <w:rFonts w:asciiTheme="minorHAnsi" w:hAnsiTheme="minorHAnsi" w:cstheme="minorHAnsi"/>
          <w:i/>
          <w:color w:val="000000" w:themeColor="text1"/>
          <w:vertAlign w:val="subscript"/>
        </w:rPr>
        <w:t>AuNR</w:t>
      </w:r>
      <w:r w:rsidRPr="00CD209B">
        <w:rPr>
          <w:rFonts w:asciiTheme="minorHAnsi" w:hAnsiTheme="minorHAnsi" w:cstheme="minorHAnsi"/>
          <w:i/>
          <w:color w:val="000000" w:themeColor="text1"/>
        </w:rPr>
        <w:t>, L</w:t>
      </w:r>
      <w:r w:rsidRPr="00CD209B">
        <w:rPr>
          <w:rFonts w:asciiTheme="minorHAnsi" w:hAnsiTheme="minorHAnsi" w:cstheme="minorHAnsi"/>
          <w:i/>
          <w:color w:val="000000" w:themeColor="text1"/>
          <w:vertAlign w:val="subscript"/>
        </w:rPr>
        <w:t>AuNR</w:t>
      </w:r>
      <w:r w:rsidRPr="00CD209B">
        <w:rPr>
          <w:rFonts w:asciiTheme="minorHAnsi" w:hAnsiTheme="minorHAnsi" w:cstheme="minorHAnsi"/>
          <w:color w:val="000000" w:themeColor="text1"/>
        </w:rPr>
        <w:t>) and origami template (</w:t>
      </w:r>
      <w:r w:rsidRPr="00CD209B">
        <w:rPr>
          <w:rFonts w:asciiTheme="minorHAnsi" w:hAnsiTheme="minorHAnsi" w:cstheme="minorHAnsi"/>
          <w:i/>
          <w:color w:val="000000" w:themeColor="text1"/>
        </w:rPr>
        <w:t>W</w:t>
      </w:r>
      <w:r w:rsidRPr="00CD209B">
        <w:rPr>
          <w:rFonts w:asciiTheme="minorHAnsi" w:hAnsiTheme="minorHAnsi" w:cstheme="minorHAnsi"/>
          <w:i/>
          <w:color w:val="000000" w:themeColor="text1"/>
          <w:vertAlign w:val="subscript"/>
        </w:rPr>
        <w:t>origami</w:t>
      </w:r>
      <w:r w:rsidRPr="00CD209B">
        <w:rPr>
          <w:rFonts w:asciiTheme="minorHAnsi" w:hAnsiTheme="minorHAnsi" w:cstheme="minorHAnsi"/>
          <w:i/>
          <w:color w:val="000000" w:themeColor="text1"/>
        </w:rPr>
        <w:t>, L</w:t>
      </w:r>
      <w:r w:rsidRPr="00CD209B">
        <w:rPr>
          <w:rFonts w:asciiTheme="minorHAnsi" w:hAnsiTheme="minorHAnsi" w:cstheme="minorHAnsi"/>
          <w:i/>
          <w:color w:val="000000" w:themeColor="text1"/>
          <w:vertAlign w:val="subscript"/>
        </w:rPr>
        <w:t>origami</w:t>
      </w:r>
      <w:r w:rsidRPr="00CD209B">
        <w:rPr>
          <w:rFonts w:asciiTheme="minorHAnsi" w:hAnsiTheme="minorHAnsi" w:cstheme="minorHAnsi"/>
          <w:color w:val="000000" w:themeColor="text1"/>
        </w:rPr>
        <w:t>,</w:t>
      </w:r>
      <w:r w:rsidRPr="00CD209B">
        <w:rPr>
          <w:rFonts w:asciiTheme="minorHAnsi" w:hAnsiTheme="minorHAnsi" w:cstheme="minorHAnsi"/>
          <w:color w:val="000000" w:themeColor="text1"/>
          <w:vertAlign w:val="superscript"/>
        </w:rPr>
        <w:t xml:space="preserve"> </w:t>
      </w:r>
      <w:r w:rsidRPr="00CD209B">
        <w:rPr>
          <w:rFonts w:asciiTheme="minorHAnsi" w:hAnsiTheme="minorHAnsi" w:cstheme="minorHAnsi"/>
          <w:i/>
          <w:color w:val="000000" w:themeColor="text1"/>
        </w:rPr>
        <w:t>Θ</w:t>
      </w:r>
      <w:r w:rsidRPr="00CD209B">
        <w:rPr>
          <w:rFonts w:asciiTheme="minorHAnsi" w:hAnsiTheme="minorHAnsi" w:cstheme="minorHAnsi"/>
          <w:color w:val="000000" w:themeColor="text1"/>
        </w:rPr>
        <w:t xml:space="preserve">). Locate approximate positions of staples that need further modification. </w:t>
      </w:r>
      <w:r w:rsidRPr="00CD209B">
        <w:rPr>
          <w:rFonts w:asciiTheme="minorHAnsi" w:hAnsiTheme="minorHAnsi" w:cstheme="minorHAnsi"/>
          <w:b/>
          <w:color w:val="000000" w:themeColor="text1"/>
        </w:rPr>
        <w:t>C.</w:t>
      </w:r>
      <w:r w:rsidRPr="00CD209B">
        <w:rPr>
          <w:rFonts w:asciiTheme="minorHAnsi" w:hAnsiTheme="minorHAnsi" w:cstheme="minorHAnsi"/>
          <w:color w:val="000000" w:themeColor="text1"/>
        </w:rPr>
        <w:t xml:space="preserve"> Design DNA origami templates using caDNAno.</w:t>
      </w:r>
    </w:p>
    <w:p w:rsidR="00A95432" w:rsidRPr="00CD209B" w:rsidRDefault="00A95432" w:rsidP="00CD209B">
      <w:pPr>
        <w:spacing w:after="0" w:line="240" w:lineRule="auto"/>
        <w:rPr>
          <w:rFonts w:asciiTheme="minorHAnsi" w:hAnsiTheme="minorHAnsi" w:cstheme="minorHAnsi"/>
          <w:b/>
          <w:color w:val="000000" w:themeColor="text1"/>
        </w:rPr>
      </w:pPr>
    </w:p>
    <w:p w:rsidR="00A95432" w:rsidRPr="00CD209B" w:rsidRDefault="005E59C4" w:rsidP="00CD209B">
      <w:pPr>
        <w:spacing w:after="0" w:line="240" w:lineRule="auto"/>
        <w:rPr>
          <w:rFonts w:asciiTheme="minorHAnsi" w:hAnsiTheme="minorHAnsi" w:cstheme="minorHAnsi"/>
        </w:rPr>
      </w:pPr>
      <w:r w:rsidRPr="00CD209B">
        <w:rPr>
          <w:rFonts w:asciiTheme="minorHAnsi" w:hAnsiTheme="minorHAnsi" w:cstheme="minorHAnsi"/>
          <w:b/>
        </w:rPr>
        <w:t>Figure 2.</w:t>
      </w:r>
      <w:r w:rsidRPr="00CD209B">
        <w:rPr>
          <w:rFonts w:asciiTheme="minorHAnsi" w:hAnsiTheme="minorHAnsi" w:cstheme="minorHAnsi"/>
        </w:rPr>
        <w:t xml:space="preserve"> </w:t>
      </w:r>
      <w:r w:rsidRPr="00CD209B">
        <w:rPr>
          <w:rFonts w:asciiTheme="minorHAnsi" w:hAnsiTheme="minorHAnsi" w:cstheme="minorHAnsi"/>
          <w:b/>
        </w:rPr>
        <w:t>The agarose gel electrophoresis of origami.</w:t>
      </w:r>
      <w:r w:rsidRPr="00CD209B">
        <w:rPr>
          <w:rFonts w:asciiTheme="minorHAnsi" w:hAnsiTheme="minorHAnsi" w:cstheme="minorHAnsi"/>
        </w:rPr>
        <w:t xml:space="preserve"> </w:t>
      </w:r>
      <w:r w:rsidRPr="00CD209B">
        <w:rPr>
          <w:rFonts w:asciiTheme="minorHAnsi" w:hAnsiTheme="minorHAnsi" w:cstheme="minorHAnsi"/>
          <w:b/>
        </w:rPr>
        <w:t>A</w:t>
      </w:r>
      <w:r w:rsidRPr="00CD209B">
        <w:rPr>
          <w:rFonts w:asciiTheme="minorHAnsi" w:hAnsiTheme="minorHAnsi" w:cstheme="minorHAnsi"/>
        </w:rPr>
        <w:t xml:space="preserve">. Purification with 1% agarose gel electrophoresis for 2 h at 80 V. </w:t>
      </w:r>
      <w:r w:rsidRPr="00CD209B">
        <w:rPr>
          <w:rFonts w:asciiTheme="minorHAnsi" w:hAnsiTheme="minorHAnsi" w:cstheme="minorHAnsi"/>
          <w:b/>
        </w:rPr>
        <w:t>B</w:t>
      </w:r>
      <w:r w:rsidRPr="00CD209B">
        <w:rPr>
          <w:rFonts w:asciiTheme="minorHAnsi" w:hAnsiTheme="minorHAnsi" w:cstheme="minorHAnsi"/>
        </w:rPr>
        <w:t xml:space="preserve">. Characterization with 2% agarose gel electrophoresis for 4 h at 80 V. </w:t>
      </w:r>
    </w:p>
    <w:p w:rsidR="00A95432" w:rsidRPr="00CD209B" w:rsidRDefault="00A95432" w:rsidP="00CD209B">
      <w:pPr>
        <w:spacing w:after="0" w:line="240" w:lineRule="auto"/>
        <w:rPr>
          <w:rFonts w:asciiTheme="minorHAnsi" w:hAnsiTheme="minorHAnsi" w:cstheme="minorHAnsi"/>
          <w:b/>
          <w:color w:val="000000" w:themeColor="text1"/>
        </w:rPr>
      </w:pPr>
    </w:p>
    <w:p w:rsidR="00A95432" w:rsidRPr="00CD209B" w:rsidRDefault="005E59C4" w:rsidP="00CD209B">
      <w:pPr>
        <w:spacing w:after="0" w:line="240" w:lineRule="auto"/>
        <w:rPr>
          <w:rFonts w:asciiTheme="minorHAnsi" w:hAnsiTheme="minorHAnsi" w:cstheme="minorHAnsi"/>
          <w:b/>
        </w:rPr>
      </w:pPr>
      <w:r w:rsidRPr="00CD209B">
        <w:rPr>
          <w:rFonts w:asciiTheme="minorHAnsi" w:hAnsiTheme="minorHAnsi" w:cstheme="minorHAnsi"/>
          <w:b/>
        </w:rPr>
        <w:t>Figure 3. The agarose gel electrophoresis purification of origami-AuNRs</w:t>
      </w:r>
      <w:r w:rsidRPr="00CD209B">
        <w:rPr>
          <w:rFonts w:asciiTheme="minorHAnsi" w:hAnsiTheme="minorHAnsi" w:cstheme="minorHAnsi"/>
        </w:rPr>
        <w:t xml:space="preserve">.  0.5% gel run </w:t>
      </w:r>
      <w:r w:rsidRPr="00CD209B">
        <w:rPr>
          <w:rFonts w:asciiTheme="minorHAnsi" w:hAnsiTheme="minorHAnsi" w:cstheme="minorHAnsi"/>
          <w:lang w:val="en-GB"/>
        </w:rPr>
        <w:t>f</w:t>
      </w:r>
      <w:r w:rsidRPr="00CD209B">
        <w:rPr>
          <w:rFonts w:asciiTheme="minorHAnsi" w:hAnsiTheme="minorHAnsi" w:cstheme="minorHAnsi"/>
        </w:rPr>
        <w:t>or 3.5 h at 80 V o</w:t>
      </w:r>
      <w:r w:rsidRPr="00CD209B">
        <w:rPr>
          <w:rFonts w:asciiTheme="minorHAnsi" w:hAnsiTheme="minorHAnsi" w:cstheme="minorHAnsi"/>
          <w:lang w:val="en-GB"/>
        </w:rPr>
        <w:t>f</w:t>
      </w:r>
      <w:r w:rsidRPr="00CD209B">
        <w:rPr>
          <w:rFonts w:asciiTheme="minorHAnsi" w:hAnsiTheme="minorHAnsi" w:cstheme="minorHAnsi"/>
        </w:rPr>
        <w:t xml:space="preserve"> samples prepared following the assembly procedure with different DNA-AuNRs to origami ratio (20:1, 5:1) and samples (10:1 DNA-AuNRs to origami ratio) with/without annealing procedure. For TEM images of samples in bands 1, 2, 3 see </w:t>
      </w:r>
      <w:r w:rsidRPr="00CD209B">
        <w:rPr>
          <w:rFonts w:asciiTheme="minorHAnsi" w:hAnsiTheme="minorHAnsi" w:cstheme="minorHAnsi"/>
          <w:b/>
        </w:rPr>
        <w:t>Figure 6</w:t>
      </w:r>
      <w:r w:rsidRPr="00CD209B">
        <w:rPr>
          <w:rFonts w:asciiTheme="minorHAnsi" w:hAnsiTheme="minorHAnsi" w:cstheme="minorHAnsi"/>
        </w:rPr>
        <w:t>.</w:t>
      </w:r>
      <w:r w:rsidRPr="00CD209B">
        <w:rPr>
          <w:rFonts w:asciiTheme="minorHAnsi" w:hAnsiTheme="minorHAnsi" w:cstheme="minorHAnsi"/>
          <w:b/>
        </w:rPr>
        <w:t xml:space="preserve"> </w:t>
      </w:r>
    </w:p>
    <w:p w:rsidR="00A95432" w:rsidRPr="00CD209B" w:rsidRDefault="00A95432" w:rsidP="00CD209B">
      <w:pPr>
        <w:spacing w:after="0" w:line="240" w:lineRule="auto"/>
        <w:jc w:val="center"/>
        <w:rPr>
          <w:rFonts w:asciiTheme="minorHAnsi" w:hAnsiTheme="minorHAnsi" w:cstheme="minorHAnsi"/>
        </w:rPr>
      </w:pPr>
    </w:p>
    <w:p w:rsidR="00A95432" w:rsidRPr="00FA7764" w:rsidRDefault="005E59C4" w:rsidP="00FA7764">
      <w:pPr>
        <w:spacing w:after="0" w:line="240" w:lineRule="auto"/>
        <w:rPr>
          <w:rFonts w:asciiTheme="minorHAnsi" w:hAnsiTheme="minorHAnsi" w:cstheme="minorHAnsi"/>
        </w:rPr>
      </w:pPr>
      <w:r w:rsidRPr="00CD209B">
        <w:rPr>
          <w:rFonts w:asciiTheme="minorHAnsi" w:hAnsiTheme="minorHAnsi" w:cstheme="minorHAnsi"/>
          <w:b/>
        </w:rPr>
        <w:t xml:space="preserve">Figure 4. Representative TEM image of the DNA origami templates. </w:t>
      </w:r>
      <w:ins w:id="77" w:author="Author" w:date="2018-11-29T15:58:00Z">
        <w:r w:rsidR="00FA7764">
          <w:rPr>
            <w:rFonts w:asciiTheme="minorHAnsi" w:hAnsiTheme="minorHAnsi" w:cstheme="minorHAnsi"/>
          </w:rPr>
          <w:t>O</w:t>
        </w:r>
        <w:r w:rsidR="00FA7764" w:rsidRPr="00FA7764">
          <w:rPr>
            <w:rFonts w:asciiTheme="minorHAnsi" w:hAnsiTheme="minorHAnsi" w:cstheme="minorHAnsi"/>
          </w:rPr>
          <w:t xml:space="preserve">rigami </w:t>
        </w:r>
      </w:ins>
      <w:ins w:id="78" w:author="Author" w:date="2018-11-29T15:59:00Z">
        <w:r w:rsidR="00FA7764">
          <w:rPr>
            <w:rFonts w:asciiTheme="minorHAnsi" w:hAnsiTheme="minorHAnsi" w:cstheme="minorHAnsi"/>
          </w:rPr>
          <w:t>stru</w:t>
        </w:r>
      </w:ins>
      <w:ins w:id="79" w:author="Author" w:date="2018-11-29T16:01:00Z">
        <w:r w:rsidR="00FA7764">
          <w:rPr>
            <w:rFonts w:asciiTheme="minorHAnsi" w:hAnsiTheme="minorHAnsi" w:cstheme="minorHAnsi"/>
          </w:rPr>
          <w:t>c</w:t>
        </w:r>
      </w:ins>
      <w:ins w:id="80" w:author="Author" w:date="2018-11-29T15:59:00Z">
        <w:r w:rsidR="00FA7764">
          <w:rPr>
            <w:rFonts w:asciiTheme="minorHAnsi" w:hAnsiTheme="minorHAnsi" w:cstheme="minorHAnsi"/>
          </w:rPr>
          <w:t>ture</w:t>
        </w:r>
      </w:ins>
      <w:ins w:id="81" w:author="Author" w:date="2018-11-29T15:58:00Z">
        <w:r w:rsidR="00FA7764" w:rsidRPr="00FA7764">
          <w:rPr>
            <w:rFonts w:asciiTheme="minorHAnsi" w:hAnsiTheme="minorHAnsi" w:cstheme="minorHAnsi"/>
          </w:rPr>
          <w:t xml:space="preserve"> consists of two 14-helix bundles (80 nm × 16 nm × 8 nm)</w:t>
        </w:r>
      </w:ins>
      <w:ins w:id="82" w:author="Author" w:date="2018-11-29T15:59:00Z">
        <w:r w:rsidR="00FA7764">
          <w:rPr>
            <w:rFonts w:asciiTheme="minorHAnsi" w:hAnsiTheme="minorHAnsi" w:cstheme="minorHAnsi"/>
          </w:rPr>
          <w:t xml:space="preserve"> linked</w:t>
        </w:r>
      </w:ins>
      <w:ins w:id="83" w:author="Author" w:date="2018-11-29T16:02:00Z">
        <w:r w:rsidR="00FA7764">
          <w:rPr>
            <w:rFonts w:asciiTheme="minorHAnsi" w:hAnsiTheme="minorHAnsi" w:cstheme="minorHAnsi"/>
          </w:rPr>
          <w:t xml:space="preserve"> together </w:t>
        </w:r>
        <w:r w:rsidR="00FA7764" w:rsidRPr="00FA7764">
          <w:rPr>
            <w:rFonts w:asciiTheme="minorHAnsi" w:hAnsiTheme="minorHAnsi" w:cstheme="minorHAnsi"/>
          </w:rPr>
          <w:t>by the scaffold strand</w:t>
        </w:r>
        <w:r w:rsidR="00FA7764">
          <w:rPr>
            <w:rFonts w:asciiTheme="minorHAnsi" w:hAnsiTheme="minorHAnsi" w:cstheme="minorHAnsi"/>
          </w:rPr>
          <w:t>.</w:t>
        </w:r>
      </w:ins>
    </w:p>
    <w:p w:rsidR="00A95432" w:rsidRPr="00CD209B" w:rsidRDefault="00A95432" w:rsidP="00CD209B">
      <w:pPr>
        <w:spacing w:after="0" w:line="240" w:lineRule="auto"/>
        <w:rPr>
          <w:rFonts w:asciiTheme="minorHAnsi" w:hAnsiTheme="minorHAnsi" w:cstheme="minorHAnsi"/>
          <w:b/>
        </w:rPr>
      </w:pPr>
    </w:p>
    <w:p w:rsidR="00B60F8B" w:rsidRDefault="005E59C4" w:rsidP="00CD209B">
      <w:pPr>
        <w:spacing w:after="0" w:line="240" w:lineRule="auto"/>
        <w:rPr>
          <w:ins w:id="84" w:author="Author" w:date="2018-11-29T15:52:00Z"/>
          <w:rFonts w:asciiTheme="minorHAnsi" w:hAnsiTheme="minorHAnsi" w:cstheme="minorHAnsi"/>
          <w:b/>
        </w:rPr>
      </w:pPr>
      <w:r w:rsidRPr="00CD209B">
        <w:rPr>
          <w:rFonts w:asciiTheme="minorHAnsi" w:hAnsiTheme="minorHAnsi" w:cstheme="minorHAnsi"/>
          <w:b/>
        </w:rPr>
        <w:t>Figure 5. Representative TEM image of the AuNRs.</w:t>
      </w:r>
      <w:ins w:id="85" w:author="Author" w:date="2018-11-26T14:19:00Z">
        <w:r w:rsidR="002B4396">
          <w:rPr>
            <w:rFonts w:asciiTheme="minorHAnsi" w:hAnsiTheme="minorHAnsi" w:cstheme="minorHAnsi"/>
            <w:b/>
          </w:rPr>
          <w:t xml:space="preserve"> </w:t>
        </w:r>
      </w:ins>
      <w:ins w:id="86" w:author="Author" w:date="2018-11-29T15:52:00Z">
        <w:r w:rsidR="00B60F8B" w:rsidRPr="00B60F8B">
          <w:rPr>
            <w:rFonts w:asciiTheme="minorHAnsi" w:hAnsiTheme="minorHAnsi" w:cstheme="minorHAnsi"/>
          </w:rPr>
          <w:t>The average dimension</w:t>
        </w:r>
      </w:ins>
      <w:ins w:id="87" w:author="Author" w:date="2018-11-29T15:53:00Z">
        <w:r w:rsidR="00B60F8B">
          <w:rPr>
            <w:rFonts w:asciiTheme="minorHAnsi" w:hAnsiTheme="minorHAnsi" w:cstheme="minorHAnsi"/>
          </w:rPr>
          <w:t>s</w:t>
        </w:r>
      </w:ins>
      <w:ins w:id="88" w:author="Author" w:date="2018-11-29T15:52:00Z">
        <w:r w:rsidR="00B60F8B" w:rsidRPr="00B60F8B">
          <w:rPr>
            <w:rFonts w:asciiTheme="minorHAnsi" w:hAnsiTheme="minorHAnsi" w:cstheme="minorHAnsi"/>
          </w:rPr>
          <w:t xml:space="preserve"> of synthesized </w:t>
        </w:r>
        <w:r w:rsidR="00B60F8B">
          <w:rPr>
            <w:rFonts w:asciiTheme="minorHAnsi" w:hAnsiTheme="minorHAnsi" w:cstheme="minorHAnsi"/>
          </w:rPr>
          <w:t>AuNRs are</w:t>
        </w:r>
        <w:r w:rsidR="00B60F8B" w:rsidRPr="00B60F8B">
          <w:rPr>
            <w:rFonts w:asciiTheme="minorHAnsi" w:hAnsiTheme="minorHAnsi" w:cstheme="minorHAnsi"/>
          </w:rPr>
          <w:t xml:space="preserve"> </w:t>
        </w:r>
      </w:ins>
      <w:ins w:id="89" w:author="Author" w:date="2018-11-29T15:53:00Z">
        <w:r w:rsidR="00B60F8B" w:rsidRPr="00B60F8B">
          <w:rPr>
            <w:rFonts w:asciiTheme="minorHAnsi" w:hAnsiTheme="minorHAnsi" w:cstheme="minorHAnsi"/>
          </w:rPr>
          <w:t>70 x 30 nm.</w:t>
        </w:r>
      </w:ins>
    </w:p>
    <w:p w:rsidR="00A95432" w:rsidRPr="00CD209B" w:rsidRDefault="00A95432" w:rsidP="00CD209B">
      <w:pPr>
        <w:spacing w:after="0" w:line="240" w:lineRule="auto"/>
        <w:rPr>
          <w:rFonts w:asciiTheme="minorHAnsi" w:hAnsiTheme="minorHAnsi" w:cstheme="minorHAnsi"/>
          <w:b/>
        </w:rPr>
      </w:pPr>
    </w:p>
    <w:p w:rsidR="00A95432" w:rsidRPr="00CD209B" w:rsidRDefault="005E59C4" w:rsidP="00CD209B">
      <w:pPr>
        <w:spacing w:after="0" w:line="240" w:lineRule="auto"/>
        <w:rPr>
          <w:rFonts w:asciiTheme="minorHAnsi" w:hAnsiTheme="minorHAnsi" w:cstheme="minorHAnsi"/>
        </w:rPr>
      </w:pPr>
      <w:r w:rsidRPr="00CD209B">
        <w:rPr>
          <w:rFonts w:asciiTheme="minorHAnsi" w:hAnsiTheme="minorHAnsi" w:cstheme="minorHAnsi"/>
          <w:b/>
        </w:rPr>
        <w:t>Figure 6. TEM images of origami-AuNRs assemblies.</w:t>
      </w:r>
      <w:r w:rsidRPr="00CD209B">
        <w:rPr>
          <w:rFonts w:asciiTheme="minorHAnsi" w:hAnsiTheme="minorHAnsi" w:cstheme="minorHAnsi"/>
        </w:rPr>
        <w:t xml:space="preserve"> </w:t>
      </w:r>
      <w:r w:rsidRPr="00CD209B">
        <w:rPr>
          <w:rFonts w:asciiTheme="minorHAnsi" w:hAnsiTheme="minorHAnsi" w:cstheme="minorHAnsi"/>
          <w:b/>
        </w:rPr>
        <w:t>A.</w:t>
      </w:r>
      <w:r w:rsidRPr="00CD209B">
        <w:rPr>
          <w:rFonts w:asciiTheme="minorHAnsi" w:hAnsiTheme="minorHAnsi" w:cstheme="minorHAnsi"/>
        </w:rPr>
        <w:t xml:space="preserve"> AuNRs dimers on origami after annealing (band 1 in Figure 3). </w:t>
      </w:r>
      <w:r w:rsidRPr="00CD209B">
        <w:rPr>
          <w:rFonts w:asciiTheme="minorHAnsi" w:hAnsiTheme="minorHAnsi" w:cstheme="minorHAnsi"/>
          <w:b/>
        </w:rPr>
        <w:t>B.</w:t>
      </w:r>
      <w:r w:rsidRPr="00CD209B">
        <w:rPr>
          <w:rFonts w:asciiTheme="minorHAnsi" w:hAnsiTheme="minorHAnsi" w:cstheme="minorHAnsi"/>
        </w:rPr>
        <w:t xml:space="preserve"> AuNRs dimers on origami without annealing (band 2 in Figure 3). </w:t>
      </w:r>
      <w:r w:rsidRPr="00CD209B">
        <w:rPr>
          <w:rFonts w:asciiTheme="minorHAnsi" w:hAnsiTheme="minorHAnsi" w:cstheme="minorHAnsi"/>
          <w:b/>
        </w:rPr>
        <w:t>C.</w:t>
      </w:r>
      <w:r w:rsidRPr="00CD209B">
        <w:rPr>
          <w:rFonts w:asciiTheme="minorHAnsi" w:hAnsiTheme="minorHAnsi" w:cstheme="minorHAnsi"/>
        </w:rPr>
        <w:t xml:space="preserve"> Origami-AuNRs aggregates (band 3 in Figure 3).</w:t>
      </w:r>
    </w:p>
    <w:p w:rsidR="00A95432" w:rsidRPr="00CD209B" w:rsidRDefault="00A95432" w:rsidP="00CD209B">
      <w:pPr>
        <w:spacing w:after="0" w:line="240" w:lineRule="auto"/>
        <w:rPr>
          <w:rFonts w:asciiTheme="minorHAnsi" w:hAnsiTheme="minorHAnsi" w:cstheme="minorHAnsi"/>
          <w:b/>
        </w:rPr>
      </w:pPr>
    </w:p>
    <w:p w:rsidR="00A95432" w:rsidRPr="00CD209B" w:rsidRDefault="005E59C4" w:rsidP="00CD209B">
      <w:pPr>
        <w:spacing w:after="0" w:line="240" w:lineRule="auto"/>
        <w:rPr>
          <w:rFonts w:asciiTheme="minorHAnsi" w:hAnsiTheme="minorHAnsi" w:cstheme="minorHAnsi"/>
        </w:rPr>
      </w:pPr>
      <w:r w:rsidRPr="00CD209B">
        <w:rPr>
          <w:rFonts w:asciiTheme="minorHAnsi" w:hAnsiTheme="minorHAnsi" w:cstheme="minorHAnsi"/>
          <w:b/>
        </w:rPr>
        <w:t>Figure 7. CD spectra of</w:t>
      </w:r>
      <w:r w:rsidRPr="00CD209B">
        <w:rPr>
          <w:rFonts w:asciiTheme="minorHAnsi" w:hAnsiTheme="minorHAnsi" w:cstheme="minorHAnsi"/>
          <w:b/>
          <w:lang w:val="en-GB"/>
        </w:rPr>
        <w:t xml:space="preserve"> the</w:t>
      </w:r>
      <w:r w:rsidRPr="00CD209B">
        <w:rPr>
          <w:rFonts w:asciiTheme="minorHAnsi" w:hAnsiTheme="minorHAnsi" w:cstheme="minorHAnsi"/>
          <w:b/>
        </w:rPr>
        <w:t xml:space="preserve"> origami-AuNRs assemblies.</w:t>
      </w:r>
      <w:r w:rsidRPr="00CD209B">
        <w:rPr>
          <w:rFonts w:asciiTheme="minorHAnsi" w:hAnsiTheme="minorHAnsi" w:cstheme="minorHAnsi"/>
        </w:rPr>
        <w:t xml:space="preserve"> The CD spectra of the closed structures (the origami templates fixed by lock strands into a right-handed configuration with 50° between two origami bundles) and the open structure (the origami templates without lock strands).</w:t>
      </w:r>
    </w:p>
    <w:p w:rsidR="00A95432" w:rsidRPr="00CD209B" w:rsidRDefault="00A95432" w:rsidP="00CD209B">
      <w:pPr>
        <w:spacing w:after="0" w:line="240" w:lineRule="auto"/>
        <w:rPr>
          <w:rFonts w:asciiTheme="minorHAnsi" w:hAnsiTheme="minorHAnsi" w:cstheme="minorHAnsi"/>
          <w:b/>
        </w:rPr>
      </w:pPr>
    </w:p>
    <w:p w:rsidR="00A95432" w:rsidRPr="00CD209B" w:rsidRDefault="005E59C4" w:rsidP="00CD209B">
      <w:pPr>
        <w:spacing w:after="0" w:line="240" w:lineRule="auto"/>
        <w:rPr>
          <w:rFonts w:asciiTheme="minorHAnsi" w:hAnsiTheme="minorHAnsi" w:cstheme="minorHAnsi"/>
          <w:b/>
        </w:rPr>
      </w:pPr>
      <w:bookmarkStart w:id="90" w:name="Discussion"/>
      <w:r w:rsidRPr="00CD209B">
        <w:rPr>
          <w:rFonts w:asciiTheme="minorHAnsi" w:hAnsiTheme="minorHAnsi" w:cstheme="minorHAnsi"/>
          <w:b/>
        </w:rPr>
        <w:t>DISCUSSION</w:t>
      </w:r>
      <w:bookmarkEnd w:id="90"/>
      <w:r w:rsidRPr="00CD209B">
        <w:rPr>
          <w:rFonts w:asciiTheme="minorHAnsi" w:hAnsiTheme="minorHAnsi" w:cstheme="minorHAnsi"/>
          <w:b/>
          <w:bCs/>
        </w:rPr>
        <w:t xml:space="preserve">: </w:t>
      </w:r>
    </w:p>
    <w:p w:rsidR="00A95432" w:rsidRDefault="005E59C4" w:rsidP="00CD209B">
      <w:pPr>
        <w:spacing w:after="0" w:line="240" w:lineRule="auto"/>
        <w:rPr>
          <w:ins w:id="91" w:author="Author" w:date="2018-11-30T11:12:00Z"/>
          <w:rFonts w:asciiTheme="minorHAnsi" w:hAnsiTheme="minorHAnsi" w:cstheme="minorHAnsi"/>
          <w:color w:val="000000" w:themeColor="text1"/>
        </w:rPr>
      </w:pPr>
      <w:r w:rsidRPr="00CD209B">
        <w:rPr>
          <w:rFonts w:asciiTheme="minorHAnsi" w:hAnsiTheme="minorHAnsi" w:cstheme="minorHAnsi"/>
          <w:color w:val="000000" w:themeColor="text1"/>
        </w:rPr>
        <w:t xml:space="preserve">The protocol introduces the whole workflow of design, assembly, purification and characterization of DNA origami-based chiral assemblies of AuNRs. DNA origami templates used in the protocol are particularly suitable for </w:t>
      </w:r>
      <w:r w:rsidRPr="00CD209B">
        <w:rPr>
          <w:rFonts w:asciiTheme="minorHAnsi" w:hAnsiTheme="minorHAnsi" w:cstheme="minorHAnsi"/>
          <w:color w:val="000000" w:themeColor="text1"/>
          <w:lang w:val="en-GB"/>
        </w:rPr>
        <w:t xml:space="preserve">the </w:t>
      </w:r>
      <w:r w:rsidRPr="00CD209B">
        <w:rPr>
          <w:rFonts w:asciiTheme="minorHAnsi" w:hAnsiTheme="minorHAnsi" w:cstheme="minorHAnsi"/>
          <w:color w:val="000000" w:themeColor="text1"/>
        </w:rPr>
        <w:t>fabrication of stimuli responsive assemblies. Various types of responses and functionalizes can be incorporated into the lock strands that defines the chiral state of the origami template (</w:t>
      </w:r>
      <w:r w:rsidRPr="00CD209B">
        <w:rPr>
          <w:rFonts w:asciiTheme="minorHAnsi" w:hAnsiTheme="minorHAnsi" w:cstheme="minorHAnsi"/>
          <w:b/>
          <w:color w:val="000000" w:themeColor="text1"/>
        </w:rPr>
        <w:t>Figure 1B</w:t>
      </w:r>
      <w:r w:rsidRPr="00CD209B">
        <w:rPr>
          <w:rFonts w:asciiTheme="minorHAnsi" w:hAnsiTheme="minorHAnsi" w:cstheme="minorHAnsi"/>
          <w:color w:val="000000" w:themeColor="text1"/>
        </w:rPr>
        <w:t>)</w:t>
      </w:r>
      <w:r w:rsidRPr="00CD209B">
        <w:rPr>
          <w:rFonts w:asciiTheme="minorHAnsi" w:hAnsiTheme="minorHAnsi" w:cstheme="minorHAnsi"/>
          <w:vertAlign w:val="superscript"/>
        </w:rPr>
        <w:t>24–26,31</w:t>
      </w:r>
      <w:r w:rsidRPr="00CD209B">
        <w:rPr>
          <w:rFonts w:asciiTheme="minorHAnsi" w:hAnsiTheme="minorHAnsi" w:cstheme="minorHAnsi"/>
          <w:color w:val="000000" w:themeColor="text1"/>
        </w:rPr>
        <w:t>. For static assemblies, simpler block-shaped templates are often sufficient</w:t>
      </w:r>
      <w:r w:rsidRPr="00CD209B">
        <w:rPr>
          <w:rFonts w:asciiTheme="minorHAnsi" w:hAnsiTheme="minorHAnsi" w:cstheme="minorHAnsi"/>
          <w:vertAlign w:val="superscript"/>
        </w:rPr>
        <w:t>14,45–47</w:t>
      </w:r>
      <w:r w:rsidRPr="00CD209B">
        <w:rPr>
          <w:rFonts w:asciiTheme="minorHAnsi" w:hAnsiTheme="minorHAnsi" w:cstheme="minorHAnsi"/>
          <w:color w:val="000000" w:themeColor="text1"/>
        </w:rPr>
        <w:t xml:space="preserve">.   </w:t>
      </w:r>
    </w:p>
    <w:p w:rsidR="00BC6B56" w:rsidRDefault="00BC6B56" w:rsidP="00CD209B">
      <w:pPr>
        <w:spacing w:after="0" w:line="240" w:lineRule="auto"/>
        <w:rPr>
          <w:ins w:id="92" w:author="Author" w:date="2018-11-30T11:10:00Z"/>
          <w:rFonts w:asciiTheme="minorHAnsi" w:hAnsiTheme="minorHAnsi" w:cstheme="minorHAnsi"/>
          <w:color w:val="000000" w:themeColor="text1"/>
        </w:rPr>
      </w:pPr>
    </w:p>
    <w:p w:rsidR="00BC6B56" w:rsidRPr="00CD209B" w:rsidRDefault="00BC6B56" w:rsidP="00BC6B56">
      <w:pPr>
        <w:spacing w:after="0" w:line="240" w:lineRule="auto"/>
        <w:rPr>
          <w:moveTo w:id="93" w:author="Author" w:date="2018-11-30T11:12:00Z"/>
          <w:rFonts w:asciiTheme="minorHAnsi" w:hAnsiTheme="minorHAnsi" w:cstheme="minorHAnsi"/>
          <w:color w:val="000000" w:themeColor="text1"/>
        </w:rPr>
      </w:pPr>
      <w:moveToRangeStart w:id="94" w:author="Author" w:date="2018-11-30T11:12:00Z" w:name="move531339648"/>
      <w:moveTo w:id="95" w:author="Author" w:date="2018-11-30T11:12:00Z">
        <w:r w:rsidRPr="00CD209B">
          <w:rPr>
            <w:rFonts w:asciiTheme="minorHAnsi" w:hAnsiTheme="minorHAnsi" w:cstheme="minorHAnsi"/>
            <w:color w:val="000000" w:themeColor="text1"/>
          </w:rPr>
          <w:t>Compared to other molecular based approaches for generating chiral assemblies of AuNRs</w:t>
        </w:r>
        <w:r w:rsidRPr="00CD209B">
          <w:rPr>
            <w:rFonts w:asciiTheme="minorHAnsi" w:hAnsiTheme="minorHAnsi" w:cstheme="minorHAnsi"/>
            <w:vertAlign w:val="superscript"/>
          </w:rPr>
          <w:t>34–37</w:t>
        </w:r>
        <w:r w:rsidRPr="00CD209B">
          <w:rPr>
            <w:rFonts w:asciiTheme="minorHAnsi" w:hAnsiTheme="minorHAnsi" w:cstheme="minorHAnsi"/>
            <w:color w:val="000000" w:themeColor="text1"/>
          </w:rPr>
          <w:t xml:space="preserve"> DNA origami provides high level of spatial precision and programmability.</w:t>
        </w:r>
      </w:moveTo>
    </w:p>
    <w:moveToRangeEnd w:id="94"/>
    <w:p w:rsidR="00BC6B56" w:rsidRPr="00CD209B" w:rsidRDefault="00BC6B56" w:rsidP="00CD209B">
      <w:pPr>
        <w:spacing w:after="0" w:line="240" w:lineRule="auto"/>
        <w:rPr>
          <w:rFonts w:asciiTheme="minorHAnsi" w:hAnsiTheme="minorHAnsi" w:cstheme="minorHAnsi"/>
          <w:color w:val="000000" w:themeColor="text1"/>
        </w:rPr>
      </w:pPr>
    </w:p>
    <w:p w:rsidR="00BC6B56" w:rsidRPr="00CD209B" w:rsidRDefault="00BC6B56" w:rsidP="00BC6B56">
      <w:pPr>
        <w:spacing w:after="0" w:line="240" w:lineRule="auto"/>
        <w:rPr>
          <w:ins w:id="96" w:author="Author" w:date="2018-11-30T11:10:00Z"/>
          <w:rFonts w:asciiTheme="minorHAnsi" w:hAnsiTheme="minorHAnsi" w:cstheme="minorHAnsi"/>
          <w:color w:val="000000" w:themeColor="text1"/>
        </w:rPr>
      </w:pPr>
      <w:ins w:id="97" w:author="Author" w:date="2018-11-30T11:10:00Z">
        <w:r w:rsidRPr="00CD209B">
          <w:rPr>
            <w:rFonts w:asciiTheme="minorHAnsi" w:hAnsiTheme="minorHAnsi" w:cstheme="minorHAnsi"/>
            <w:color w:val="000000" w:themeColor="text1"/>
          </w:rPr>
          <w:t xml:space="preserve">For achieving reliable and reproducible optical responses of chiral assemblies, we strongly recommend adapting </w:t>
        </w:r>
        <w:r>
          <w:rPr>
            <w:rFonts w:asciiTheme="minorHAnsi" w:hAnsiTheme="minorHAnsi" w:cstheme="minorHAnsi"/>
            <w:color w:val="000000" w:themeColor="text1"/>
          </w:rPr>
          <w:t xml:space="preserve">the </w:t>
        </w:r>
        <w:r w:rsidRPr="00CD209B">
          <w:rPr>
            <w:rFonts w:asciiTheme="minorHAnsi" w:hAnsiTheme="minorHAnsi" w:cstheme="minorHAnsi"/>
            <w:color w:val="000000" w:themeColor="text1"/>
          </w:rPr>
          <w:t>protocol for AuNRs synthesis</w:t>
        </w:r>
        <w:r w:rsidRPr="001B2F0F">
          <w:rPr>
            <w:rFonts w:asciiTheme="minorHAnsi" w:hAnsiTheme="minorHAnsi" w:cstheme="minorHAnsi"/>
            <w:color w:val="000000" w:themeColor="text1"/>
            <w:vertAlign w:val="superscript"/>
          </w:rPr>
          <w:t>40</w:t>
        </w:r>
        <w:r w:rsidRPr="00CD209B">
          <w:rPr>
            <w:rFonts w:asciiTheme="minorHAnsi" w:hAnsiTheme="minorHAnsi" w:cstheme="minorHAnsi"/>
            <w:color w:val="000000" w:themeColor="text1"/>
          </w:rPr>
          <w:t>, since the quality and optical properties of commercial products may vary between batches. Addition</w:t>
        </w:r>
        <w:r w:rsidRPr="00CD209B">
          <w:rPr>
            <w:rFonts w:asciiTheme="minorHAnsi" w:hAnsiTheme="minorHAnsi" w:cstheme="minorHAnsi"/>
            <w:color w:val="000000" w:themeColor="text1"/>
            <w:lang w:val="en-GB"/>
          </w:rPr>
          <w:t>al</w:t>
        </w:r>
        <w:r w:rsidRPr="00CD209B">
          <w:rPr>
            <w:rFonts w:asciiTheme="minorHAnsi" w:hAnsiTheme="minorHAnsi" w:cstheme="minorHAnsi"/>
            <w:color w:val="000000" w:themeColor="text1"/>
          </w:rPr>
          <w:t xml:space="preserve"> annealing (step 6.2) is often crucial for ensuring </w:t>
        </w:r>
        <w:r w:rsidRPr="00CD209B">
          <w:rPr>
            <w:rFonts w:asciiTheme="minorHAnsi" w:hAnsiTheme="minorHAnsi" w:cstheme="minorHAnsi"/>
            <w:color w:val="000000" w:themeColor="text1"/>
            <w:lang w:val="en-GB"/>
          </w:rPr>
          <w:t xml:space="preserve">the </w:t>
        </w:r>
        <w:r w:rsidRPr="00CD209B">
          <w:rPr>
            <w:rFonts w:asciiTheme="minorHAnsi" w:hAnsiTheme="minorHAnsi" w:cstheme="minorHAnsi"/>
            <w:color w:val="000000" w:themeColor="text1"/>
          </w:rPr>
          <w:t>correct attachment of AuNRs to DNA origami templates (</w:t>
        </w:r>
        <w:r w:rsidRPr="00CD209B">
          <w:rPr>
            <w:rFonts w:asciiTheme="minorHAnsi" w:hAnsiTheme="minorHAnsi" w:cstheme="minorHAnsi"/>
            <w:b/>
            <w:color w:val="000000" w:themeColor="text1"/>
          </w:rPr>
          <w:t>Figure 6</w:t>
        </w:r>
        <w:r w:rsidRPr="00CD209B">
          <w:rPr>
            <w:rFonts w:asciiTheme="minorHAnsi" w:hAnsiTheme="minorHAnsi" w:cstheme="minorHAnsi"/>
            <w:color w:val="000000" w:themeColor="text1"/>
          </w:rPr>
          <w:t xml:space="preserve">). </w:t>
        </w:r>
      </w:ins>
    </w:p>
    <w:p w:rsidR="00CD209B" w:rsidRPr="00CD209B" w:rsidDel="00BC6B56" w:rsidRDefault="00CD209B" w:rsidP="00CD209B">
      <w:pPr>
        <w:spacing w:after="0" w:line="240" w:lineRule="auto"/>
        <w:rPr>
          <w:del w:id="98" w:author="Author" w:date="2018-11-30T11:12:00Z"/>
          <w:rFonts w:asciiTheme="minorHAnsi" w:hAnsiTheme="minorHAnsi" w:cstheme="minorHAnsi"/>
          <w:color w:val="000000" w:themeColor="text1"/>
        </w:rPr>
      </w:pPr>
    </w:p>
    <w:p w:rsidR="00A95432" w:rsidRPr="00CD209B" w:rsidDel="00BC6B56" w:rsidRDefault="005E59C4" w:rsidP="00CD209B">
      <w:pPr>
        <w:spacing w:after="0" w:line="240" w:lineRule="auto"/>
        <w:rPr>
          <w:moveFrom w:id="99" w:author="Author" w:date="2018-11-30T11:12:00Z"/>
          <w:rFonts w:asciiTheme="minorHAnsi" w:hAnsiTheme="minorHAnsi" w:cstheme="minorHAnsi"/>
          <w:color w:val="000000" w:themeColor="text1"/>
        </w:rPr>
      </w:pPr>
      <w:moveFromRangeStart w:id="100" w:author="Author" w:date="2018-11-30T11:12:00Z" w:name="move531339648"/>
      <w:moveFrom w:id="101" w:author="Author" w:date="2018-11-30T11:12:00Z">
        <w:r w:rsidRPr="00CD209B" w:rsidDel="00BC6B56">
          <w:rPr>
            <w:rFonts w:asciiTheme="minorHAnsi" w:hAnsiTheme="minorHAnsi" w:cstheme="minorHAnsi"/>
            <w:color w:val="000000" w:themeColor="text1"/>
          </w:rPr>
          <w:t>Compared to other molecular based approaches for generating chiral assemblies of AuNRs</w:t>
        </w:r>
        <w:r w:rsidRPr="00CD209B" w:rsidDel="00BC6B56">
          <w:rPr>
            <w:rFonts w:asciiTheme="minorHAnsi" w:hAnsiTheme="minorHAnsi" w:cstheme="minorHAnsi"/>
            <w:vertAlign w:val="superscript"/>
          </w:rPr>
          <w:t>34–37</w:t>
        </w:r>
        <w:r w:rsidRPr="00CD209B" w:rsidDel="00BC6B56">
          <w:rPr>
            <w:rFonts w:asciiTheme="minorHAnsi" w:hAnsiTheme="minorHAnsi" w:cstheme="minorHAnsi"/>
            <w:color w:val="000000" w:themeColor="text1"/>
          </w:rPr>
          <w:t xml:space="preserve"> DNA origami provides high level of spatial precision and programmability.</w:t>
        </w:r>
      </w:moveFrom>
    </w:p>
    <w:moveFromRangeEnd w:id="100"/>
    <w:p w:rsidR="00CD209B" w:rsidRDefault="00CD209B" w:rsidP="00CD209B">
      <w:pPr>
        <w:spacing w:after="0" w:line="240" w:lineRule="auto"/>
        <w:rPr>
          <w:ins w:id="102" w:author="Author" w:date="2018-11-30T10:24:00Z"/>
          <w:rFonts w:asciiTheme="minorHAnsi" w:hAnsiTheme="minorHAnsi" w:cstheme="minorHAnsi"/>
          <w:color w:val="000000" w:themeColor="text1"/>
        </w:rPr>
      </w:pPr>
    </w:p>
    <w:p w:rsidR="001B2F0F" w:rsidRDefault="001B2F0F" w:rsidP="001B2F0F">
      <w:pPr>
        <w:spacing w:after="0" w:line="240" w:lineRule="auto"/>
        <w:rPr>
          <w:ins w:id="103" w:author="Author" w:date="2018-11-30T10:24:00Z"/>
          <w:rFonts w:asciiTheme="minorHAnsi" w:hAnsiTheme="minorHAnsi" w:cstheme="minorHAnsi"/>
          <w:color w:val="000000" w:themeColor="text1"/>
        </w:rPr>
      </w:pPr>
      <w:ins w:id="104" w:author="Author" w:date="2018-11-30T10:24:00Z">
        <w:r>
          <w:rPr>
            <w:rFonts w:asciiTheme="minorHAnsi" w:hAnsiTheme="minorHAnsi" w:cstheme="minorHAnsi"/>
            <w:color w:val="000000" w:themeColor="text1"/>
          </w:rPr>
          <w:t>The DNA origami</w:t>
        </w:r>
      </w:ins>
      <w:ins w:id="105" w:author="Author" w:date="2018-11-30T11:00:00Z">
        <w:r w:rsidR="00B72CAD">
          <w:rPr>
            <w:rFonts w:asciiTheme="minorHAnsi" w:hAnsiTheme="minorHAnsi" w:cstheme="minorHAnsi"/>
            <w:color w:val="000000" w:themeColor="text1"/>
          </w:rPr>
          <w:t>-</w:t>
        </w:r>
      </w:ins>
      <w:ins w:id="106" w:author="Author" w:date="2018-11-30T10:24:00Z">
        <w:r>
          <w:rPr>
            <w:rFonts w:asciiTheme="minorHAnsi" w:hAnsiTheme="minorHAnsi" w:cstheme="minorHAnsi"/>
            <w:color w:val="000000" w:themeColor="text1"/>
          </w:rPr>
          <w:t xml:space="preserve">based approach to </w:t>
        </w:r>
      </w:ins>
      <w:ins w:id="107" w:author="Author" w:date="2018-11-30T10:25:00Z">
        <w:r>
          <w:rPr>
            <w:rFonts w:asciiTheme="minorHAnsi" w:hAnsiTheme="minorHAnsi" w:cstheme="minorHAnsi"/>
            <w:color w:val="000000" w:themeColor="text1"/>
          </w:rPr>
          <w:t>fabrication</w:t>
        </w:r>
      </w:ins>
      <w:ins w:id="108" w:author="Author" w:date="2018-11-30T10:24:00Z">
        <w:r>
          <w:rPr>
            <w:rFonts w:asciiTheme="minorHAnsi" w:hAnsiTheme="minorHAnsi" w:cstheme="minorHAnsi"/>
            <w:color w:val="000000" w:themeColor="text1"/>
          </w:rPr>
          <w:t xml:space="preserve"> </w:t>
        </w:r>
      </w:ins>
      <w:ins w:id="109" w:author="Author" w:date="2018-11-30T10:25:00Z">
        <w:r>
          <w:rPr>
            <w:rFonts w:asciiTheme="minorHAnsi" w:hAnsiTheme="minorHAnsi" w:cstheme="minorHAnsi"/>
            <w:color w:val="000000" w:themeColor="text1"/>
          </w:rPr>
          <w:t>of plasmonic nanostructure inherits limitation</w:t>
        </w:r>
      </w:ins>
      <w:ins w:id="110" w:author="Author" w:date="2018-11-30T11:02:00Z">
        <w:r w:rsidR="007F158A">
          <w:rPr>
            <w:rFonts w:asciiTheme="minorHAnsi" w:hAnsiTheme="minorHAnsi" w:cstheme="minorHAnsi"/>
            <w:color w:val="000000" w:themeColor="text1"/>
          </w:rPr>
          <w:t>s</w:t>
        </w:r>
      </w:ins>
      <w:ins w:id="111" w:author="Author" w:date="2018-11-30T10:25:00Z">
        <w:r>
          <w:rPr>
            <w:rFonts w:asciiTheme="minorHAnsi" w:hAnsiTheme="minorHAnsi" w:cstheme="minorHAnsi"/>
            <w:color w:val="000000" w:themeColor="text1"/>
          </w:rPr>
          <w:t xml:space="preserve"> of DNA origami technique</w:t>
        </w:r>
      </w:ins>
      <w:r w:rsidR="00D775FB">
        <w:rPr>
          <w:rFonts w:cs="Times New Roman"/>
          <w:vertAlign w:val="superscript"/>
        </w:rPr>
        <w:t>48</w:t>
      </w:r>
      <w:ins w:id="112" w:author="Author" w:date="2018-11-30T10:31:00Z">
        <w:r w:rsidR="002C5529">
          <w:rPr>
            <w:rFonts w:asciiTheme="minorHAnsi" w:hAnsiTheme="minorHAnsi" w:cstheme="minorHAnsi"/>
            <w:color w:val="000000" w:themeColor="text1"/>
          </w:rPr>
          <w:t>.</w:t>
        </w:r>
      </w:ins>
      <w:ins w:id="113" w:author="Author" w:date="2018-11-30T10:25:00Z">
        <w:r>
          <w:rPr>
            <w:rFonts w:asciiTheme="minorHAnsi" w:hAnsiTheme="minorHAnsi" w:cstheme="minorHAnsi"/>
            <w:color w:val="000000" w:themeColor="text1"/>
          </w:rPr>
          <w:t xml:space="preserve"> </w:t>
        </w:r>
        <w:r w:rsidR="002C5529">
          <w:rPr>
            <w:rFonts w:asciiTheme="minorHAnsi" w:hAnsiTheme="minorHAnsi" w:cstheme="minorHAnsi"/>
            <w:color w:val="000000" w:themeColor="text1"/>
          </w:rPr>
          <w:t xml:space="preserve"> T</w:t>
        </w:r>
        <w:r>
          <w:rPr>
            <w:rFonts w:asciiTheme="minorHAnsi" w:hAnsiTheme="minorHAnsi" w:cstheme="minorHAnsi"/>
            <w:color w:val="000000" w:themeColor="text1"/>
          </w:rPr>
          <w:t xml:space="preserve">he size of the </w:t>
        </w:r>
      </w:ins>
      <w:ins w:id="114" w:author="Author" w:date="2018-11-30T10:29:00Z">
        <w:r>
          <w:rPr>
            <w:rFonts w:asciiTheme="minorHAnsi" w:hAnsiTheme="minorHAnsi" w:cstheme="minorHAnsi"/>
            <w:color w:val="000000" w:themeColor="text1"/>
          </w:rPr>
          <w:t xml:space="preserve">origami </w:t>
        </w:r>
      </w:ins>
      <w:ins w:id="115" w:author="Author" w:date="2018-11-30T10:25:00Z">
        <w:r>
          <w:rPr>
            <w:rFonts w:asciiTheme="minorHAnsi" w:hAnsiTheme="minorHAnsi" w:cstheme="minorHAnsi"/>
            <w:color w:val="000000" w:themeColor="text1"/>
          </w:rPr>
          <w:t xml:space="preserve">templates is typically limited by the size of the </w:t>
        </w:r>
      </w:ins>
      <w:ins w:id="116" w:author="Author" w:date="2018-11-30T10:26:00Z">
        <w:r>
          <w:rPr>
            <w:rFonts w:asciiTheme="minorHAnsi" w:hAnsiTheme="minorHAnsi" w:cstheme="minorHAnsi"/>
            <w:color w:val="000000" w:themeColor="text1"/>
          </w:rPr>
          <w:t>scaffold</w:t>
        </w:r>
      </w:ins>
      <w:ins w:id="117" w:author="Author" w:date="2018-11-30T10:25:00Z">
        <w:r>
          <w:rPr>
            <w:rFonts w:asciiTheme="minorHAnsi" w:hAnsiTheme="minorHAnsi" w:cstheme="minorHAnsi"/>
            <w:color w:val="000000" w:themeColor="text1"/>
          </w:rPr>
          <w:t xml:space="preserve"> </w:t>
        </w:r>
      </w:ins>
      <w:ins w:id="118" w:author="Author" w:date="2018-11-30T10:26:00Z">
        <w:r>
          <w:rPr>
            <w:rFonts w:asciiTheme="minorHAnsi" w:hAnsiTheme="minorHAnsi" w:cstheme="minorHAnsi"/>
            <w:color w:val="000000" w:themeColor="text1"/>
          </w:rPr>
          <w:t>strand</w:t>
        </w:r>
      </w:ins>
      <w:ins w:id="119" w:author="Author" w:date="2018-11-30T10:28:00Z">
        <w:r>
          <w:rPr>
            <w:rFonts w:asciiTheme="minorHAnsi" w:hAnsiTheme="minorHAnsi" w:cstheme="minorHAnsi"/>
            <w:color w:val="000000" w:themeColor="text1"/>
          </w:rPr>
          <w:t>.</w:t>
        </w:r>
      </w:ins>
      <w:ins w:id="120" w:author="Author" w:date="2018-11-30T10:29:00Z">
        <w:r>
          <w:rPr>
            <w:rFonts w:asciiTheme="minorHAnsi" w:hAnsiTheme="minorHAnsi" w:cstheme="minorHAnsi"/>
            <w:color w:val="000000" w:themeColor="text1"/>
          </w:rPr>
          <w:t xml:space="preserve"> </w:t>
        </w:r>
      </w:ins>
      <w:ins w:id="121" w:author="Author" w:date="2018-11-30T10:28:00Z">
        <w:r>
          <w:rPr>
            <w:rFonts w:asciiTheme="minorHAnsi" w:hAnsiTheme="minorHAnsi" w:cstheme="minorHAnsi"/>
            <w:color w:val="000000" w:themeColor="text1"/>
          </w:rPr>
          <w:t xml:space="preserve"> </w:t>
        </w:r>
      </w:ins>
      <w:ins w:id="122" w:author="Author" w:date="2018-11-30T10:29:00Z">
        <w:r>
          <w:rPr>
            <w:rFonts w:asciiTheme="minorHAnsi" w:hAnsiTheme="minorHAnsi" w:cstheme="minorHAnsi"/>
            <w:color w:val="000000" w:themeColor="text1"/>
          </w:rPr>
          <w:t xml:space="preserve">The </w:t>
        </w:r>
      </w:ins>
      <w:ins w:id="123" w:author="Author" w:date="2018-11-30T10:30:00Z">
        <w:r w:rsidR="002C5529">
          <w:rPr>
            <w:rFonts w:asciiTheme="minorHAnsi" w:hAnsiTheme="minorHAnsi" w:cstheme="minorHAnsi"/>
            <w:color w:val="000000" w:themeColor="text1"/>
          </w:rPr>
          <w:t xml:space="preserve">stability of </w:t>
        </w:r>
      </w:ins>
      <w:ins w:id="124" w:author="Author" w:date="2018-11-30T10:28:00Z">
        <w:r w:rsidRPr="001B2F0F">
          <w:rPr>
            <w:rFonts w:asciiTheme="minorHAnsi" w:hAnsiTheme="minorHAnsi" w:cstheme="minorHAnsi"/>
            <w:color w:val="000000" w:themeColor="text1"/>
          </w:rPr>
          <w:t xml:space="preserve">DNA </w:t>
        </w:r>
        <w:r>
          <w:rPr>
            <w:rFonts w:asciiTheme="minorHAnsi" w:hAnsiTheme="minorHAnsi" w:cstheme="minorHAnsi"/>
            <w:color w:val="000000" w:themeColor="text1"/>
          </w:rPr>
          <w:t>structures</w:t>
        </w:r>
      </w:ins>
      <w:ins w:id="125" w:author="Author" w:date="2018-11-30T10:30:00Z">
        <w:r w:rsidR="002C5529">
          <w:rPr>
            <w:rFonts w:asciiTheme="minorHAnsi" w:hAnsiTheme="minorHAnsi" w:cstheme="minorHAnsi"/>
            <w:color w:val="000000" w:themeColor="text1"/>
          </w:rPr>
          <w:t xml:space="preserve"> is reduced </w:t>
        </w:r>
      </w:ins>
      <w:ins w:id="126" w:author="Author" w:date="2018-11-30T10:28:00Z">
        <w:r>
          <w:rPr>
            <w:rFonts w:asciiTheme="minorHAnsi" w:hAnsiTheme="minorHAnsi" w:cstheme="minorHAnsi"/>
            <w:color w:val="000000" w:themeColor="text1"/>
          </w:rPr>
          <w:t>under law</w:t>
        </w:r>
        <w:r w:rsidRPr="001B2F0F">
          <w:rPr>
            <w:rFonts w:asciiTheme="minorHAnsi" w:hAnsiTheme="minorHAnsi" w:cstheme="minorHAnsi"/>
            <w:color w:val="000000" w:themeColor="text1"/>
          </w:rPr>
          <w:t xml:space="preserve"> salt conditions</w:t>
        </w:r>
      </w:ins>
      <w:ins w:id="127" w:author="Author" w:date="2018-11-30T10:29:00Z">
        <w:r>
          <w:rPr>
            <w:rFonts w:asciiTheme="minorHAnsi" w:hAnsiTheme="minorHAnsi" w:cstheme="minorHAnsi"/>
            <w:color w:val="000000" w:themeColor="text1"/>
          </w:rPr>
          <w:t xml:space="preserve">. </w:t>
        </w:r>
      </w:ins>
      <w:ins w:id="128" w:author="Author" w:date="2018-11-30T10:26:00Z">
        <w:r>
          <w:rPr>
            <w:rFonts w:asciiTheme="minorHAnsi" w:hAnsiTheme="minorHAnsi" w:cstheme="minorHAnsi"/>
            <w:color w:val="000000" w:themeColor="text1"/>
          </w:rPr>
          <w:t>The cost of</w:t>
        </w:r>
      </w:ins>
      <w:ins w:id="129" w:author="Author" w:date="2018-11-30T10:29:00Z">
        <w:r>
          <w:rPr>
            <w:rFonts w:asciiTheme="minorHAnsi" w:hAnsiTheme="minorHAnsi" w:cstheme="minorHAnsi"/>
            <w:color w:val="000000" w:themeColor="text1"/>
          </w:rPr>
          <w:t xml:space="preserve"> synthetic stable strands remains rather </w:t>
        </w:r>
      </w:ins>
      <w:ins w:id="130" w:author="Author" w:date="2018-11-30T10:26:00Z">
        <w:r>
          <w:rPr>
            <w:rFonts w:asciiTheme="minorHAnsi" w:hAnsiTheme="minorHAnsi" w:cstheme="minorHAnsi"/>
            <w:color w:val="000000" w:themeColor="text1"/>
          </w:rPr>
          <w:t xml:space="preserve">high. </w:t>
        </w:r>
      </w:ins>
      <w:ins w:id="131" w:author="Author" w:date="2018-11-30T11:12:00Z">
        <w:r w:rsidR="00BC6B56">
          <w:rPr>
            <w:rFonts w:asciiTheme="minorHAnsi" w:hAnsiTheme="minorHAnsi" w:cstheme="minorHAnsi"/>
            <w:color w:val="000000" w:themeColor="text1"/>
          </w:rPr>
          <w:t xml:space="preserve">However, </w:t>
        </w:r>
      </w:ins>
      <w:ins w:id="132" w:author="Author" w:date="2018-11-30T11:13:00Z">
        <w:r w:rsidR="00BC6B56">
          <w:rPr>
            <w:rFonts w:asciiTheme="minorHAnsi" w:hAnsiTheme="minorHAnsi" w:cstheme="minorHAnsi"/>
            <w:color w:val="000000" w:themeColor="text1"/>
          </w:rPr>
          <w:t xml:space="preserve">recent </w:t>
        </w:r>
      </w:ins>
      <w:ins w:id="133" w:author="Author" w:date="2018-11-30T10:32:00Z">
        <w:r w:rsidR="002C5529">
          <w:rPr>
            <w:rFonts w:asciiTheme="minorHAnsi" w:hAnsiTheme="minorHAnsi" w:cstheme="minorHAnsi"/>
            <w:color w:val="000000" w:themeColor="text1"/>
          </w:rPr>
          <w:t>developments in structural DNA nanotechnology</w:t>
        </w:r>
      </w:ins>
      <w:ins w:id="134" w:author="Author" w:date="2018-11-30T11:02:00Z">
        <w:r w:rsidR="00BC6B56">
          <w:rPr>
            <w:rFonts w:asciiTheme="minorHAnsi" w:hAnsiTheme="minorHAnsi" w:cstheme="minorHAnsi"/>
            <w:color w:val="000000" w:themeColor="text1"/>
          </w:rPr>
          <w:t xml:space="preserve"> are expected to overcome the</w:t>
        </w:r>
        <w:r w:rsidR="007F158A">
          <w:rPr>
            <w:rFonts w:asciiTheme="minorHAnsi" w:hAnsiTheme="minorHAnsi" w:cstheme="minorHAnsi"/>
            <w:color w:val="000000" w:themeColor="text1"/>
          </w:rPr>
          <w:t>s</w:t>
        </w:r>
      </w:ins>
      <w:ins w:id="135" w:author="Author" w:date="2018-11-30T11:09:00Z">
        <w:r w:rsidR="00BC6B56">
          <w:rPr>
            <w:rFonts w:asciiTheme="minorHAnsi" w:hAnsiTheme="minorHAnsi" w:cstheme="minorHAnsi"/>
            <w:color w:val="000000" w:themeColor="text1"/>
          </w:rPr>
          <w:t>e</w:t>
        </w:r>
      </w:ins>
      <w:ins w:id="136" w:author="Author" w:date="2018-11-30T11:02:00Z">
        <w:r w:rsidR="007F158A">
          <w:rPr>
            <w:rFonts w:asciiTheme="minorHAnsi" w:hAnsiTheme="minorHAnsi" w:cstheme="minorHAnsi"/>
            <w:color w:val="000000" w:themeColor="text1"/>
          </w:rPr>
          <w:t xml:space="preserve"> limitation</w:t>
        </w:r>
      </w:ins>
      <w:ins w:id="137" w:author="Author" w:date="2018-11-30T11:34:00Z">
        <w:r w:rsidR="00B22606">
          <w:rPr>
            <w:rFonts w:asciiTheme="minorHAnsi" w:hAnsiTheme="minorHAnsi" w:cstheme="minorHAnsi"/>
            <w:color w:val="000000" w:themeColor="text1"/>
          </w:rPr>
          <w:t>s</w:t>
        </w:r>
      </w:ins>
      <w:r w:rsidR="00D775FB">
        <w:rPr>
          <w:rFonts w:cs="Times New Roman"/>
          <w:vertAlign w:val="superscript"/>
        </w:rPr>
        <w:t>49-55</w:t>
      </w:r>
      <w:bookmarkStart w:id="138" w:name="_GoBack"/>
      <w:bookmarkEnd w:id="138"/>
      <w:ins w:id="139" w:author="Author" w:date="2018-11-30T11:02:00Z">
        <w:r w:rsidR="007F158A">
          <w:rPr>
            <w:rFonts w:asciiTheme="minorHAnsi" w:hAnsiTheme="minorHAnsi" w:cstheme="minorHAnsi"/>
            <w:color w:val="000000" w:themeColor="text1"/>
          </w:rPr>
          <w:t xml:space="preserve">. </w:t>
        </w:r>
      </w:ins>
      <w:ins w:id="140" w:author="Author" w:date="2018-11-30T10:32:00Z">
        <w:del w:id="141" w:author="Author" w:date="2018-11-30T11:02:00Z">
          <w:r w:rsidR="002C5529" w:rsidDel="007F158A">
            <w:rPr>
              <w:rFonts w:asciiTheme="minorHAnsi" w:hAnsiTheme="minorHAnsi" w:cstheme="minorHAnsi"/>
              <w:color w:val="000000" w:themeColor="text1"/>
            </w:rPr>
            <w:delText xml:space="preserve"> </w:delText>
          </w:r>
        </w:del>
      </w:ins>
    </w:p>
    <w:p w:rsidR="001B2F0F" w:rsidRPr="00CD209B" w:rsidRDefault="001B2F0F" w:rsidP="00CD209B">
      <w:pPr>
        <w:spacing w:after="0" w:line="240" w:lineRule="auto"/>
        <w:rPr>
          <w:rFonts w:asciiTheme="minorHAnsi" w:hAnsiTheme="minorHAnsi" w:cstheme="minorHAnsi"/>
          <w:color w:val="000000" w:themeColor="text1"/>
        </w:rPr>
      </w:pPr>
    </w:p>
    <w:p w:rsidR="00A95432" w:rsidRPr="00CD209B" w:rsidDel="00BC6B56" w:rsidRDefault="005E59C4" w:rsidP="00CD209B">
      <w:pPr>
        <w:spacing w:after="0" w:line="240" w:lineRule="auto"/>
        <w:rPr>
          <w:del w:id="142" w:author="Author" w:date="2018-11-30T11:10:00Z"/>
          <w:rFonts w:asciiTheme="minorHAnsi" w:hAnsiTheme="minorHAnsi" w:cstheme="minorHAnsi"/>
          <w:color w:val="000000" w:themeColor="text1"/>
        </w:rPr>
      </w:pPr>
      <w:del w:id="143" w:author="Author" w:date="2018-11-30T11:10:00Z">
        <w:r w:rsidRPr="00CD209B" w:rsidDel="00BC6B56">
          <w:rPr>
            <w:rFonts w:asciiTheme="minorHAnsi" w:hAnsiTheme="minorHAnsi" w:cstheme="minorHAnsi"/>
            <w:color w:val="000000" w:themeColor="text1"/>
          </w:rPr>
          <w:delText xml:space="preserve">For achieving reliable and reproducible optical responses of chiral assemblies, we strongly recommend adapting </w:delText>
        </w:r>
      </w:del>
      <w:ins w:id="144" w:author="Author" w:date="2018-11-30T10:21:00Z">
        <w:del w:id="145" w:author="Author" w:date="2018-11-30T11:10:00Z">
          <w:r w:rsidR="001B2F0F" w:rsidDel="00BC6B56">
            <w:rPr>
              <w:rFonts w:asciiTheme="minorHAnsi" w:hAnsiTheme="minorHAnsi" w:cstheme="minorHAnsi"/>
              <w:color w:val="000000" w:themeColor="text1"/>
            </w:rPr>
            <w:delText xml:space="preserve">the </w:delText>
          </w:r>
        </w:del>
      </w:ins>
      <w:del w:id="146" w:author="Author" w:date="2018-11-30T11:10:00Z">
        <w:r w:rsidRPr="00CD209B" w:rsidDel="00BC6B56">
          <w:rPr>
            <w:rFonts w:asciiTheme="minorHAnsi" w:hAnsiTheme="minorHAnsi" w:cstheme="minorHAnsi"/>
            <w:color w:val="000000" w:themeColor="text1"/>
          </w:rPr>
          <w:delText>protocols for AuNRs synthesis</w:delText>
        </w:r>
      </w:del>
      <w:ins w:id="147" w:author="Author" w:date="2018-11-30T10:22:00Z">
        <w:del w:id="148" w:author="Author" w:date="2018-11-30T11:10:00Z">
          <w:r w:rsidR="001B2F0F" w:rsidRPr="001B2F0F" w:rsidDel="00BC6B56">
            <w:rPr>
              <w:rFonts w:asciiTheme="minorHAnsi" w:hAnsiTheme="minorHAnsi" w:cstheme="minorHAnsi"/>
              <w:color w:val="000000" w:themeColor="text1"/>
              <w:vertAlign w:val="superscript"/>
            </w:rPr>
            <w:delText>40</w:delText>
          </w:r>
        </w:del>
      </w:ins>
      <w:del w:id="149" w:author="Author" w:date="2018-11-30T11:10:00Z">
        <w:r w:rsidRPr="00CD209B" w:rsidDel="00BC6B56">
          <w:rPr>
            <w:rFonts w:asciiTheme="minorHAnsi" w:hAnsiTheme="minorHAnsi" w:cstheme="minorHAnsi"/>
            <w:color w:val="000000" w:themeColor="text1"/>
          </w:rPr>
          <w:delText>, since the quality and optical properties of commercial products may vary between batches. Addition</w:delText>
        </w:r>
        <w:r w:rsidRPr="00CD209B" w:rsidDel="00BC6B56">
          <w:rPr>
            <w:rFonts w:asciiTheme="minorHAnsi" w:hAnsiTheme="minorHAnsi" w:cstheme="minorHAnsi"/>
            <w:color w:val="000000" w:themeColor="text1"/>
            <w:lang w:val="en-GB"/>
          </w:rPr>
          <w:delText>al</w:delText>
        </w:r>
        <w:r w:rsidRPr="00CD209B" w:rsidDel="00BC6B56">
          <w:rPr>
            <w:rFonts w:asciiTheme="minorHAnsi" w:hAnsiTheme="minorHAnsi" w:cstheme="minorHAnsi"/>
            <w:color w:val="000000" w:themeColor="text1"/>
          </w:rPr>
          <w:delText xml:space="preserve"> annealing (step 6.2) is often crucial for ensuring </w:delText>
        </w:r>
        <w:r w:rsidRPr="00CD209B" w:rsidDel="00BC6B56">
          <w:rPr>
            <w:rFonts w:asciiTheme="minorHAnsi" w:hAnsiTheme="minorHAnsi" w:cstheme="minorHAnsi"/>
            <w:color w:val="000000" w:themeColor="text1"/>
            <w:lang w:val="en-GB"/>
          </w:rPr>
          <w:delText xml:space="preserve">the </w:delText>
        </w:r>
        <w:r w:rsidRPr="00CD209B" w:rsidDel="00BC6B56">
          <w:rPr>
            <w:rFonts w:asciiTheme="minorHAnsi" w:hAnsiTheme="minorHAnsi" w:cstheme="minorHAnsi"/>
            <w:color w:val="000000" w:themeColor="text1"/>
          </w:rPr>
          <w:delText>correct attachment of AuNRs to DNA origami templates (</w:delText>
        </w:r>
        <w:r w:rsidRPr="00CD209B" w:rsidDel="00BC6B56">
          <w:rPr>
            <w:rFonts w:asciiTheme="minorHAnsi" w:hAnsiTheme="minorHAnsi" w:cstheme="minorHAnsi"/>
            <w:b/>
            <w:color w:val="000000" w:themeColor="text1"/>
          </w:rPr>
          <w:delText>Figure 6</w:delText>
        </w:r>
        <w:r w:rsidRPr="00CD209B" w:rsidDel="00BC6B56">
          <w:rPr>
            <w:rFonts w:asciiTheme="minorHAnsi" w:hAnsiTheme="minorHAnsi" w:cstheme="minorHAnsi"/>
            <w:color w:val="000000" w:themeColor="text1"/>
          </w:rPr>
          <w:delText xml:space="preserve">). </w:delText>
        </w:r>
      </w:del>
    </w:p>
    <w:p w:rsidR="001B2F0F" w:rsidRPr="00CD209B" w:rsidDel="00B22606" w:rsidRDefault="001B2F0F" w:rsidP="00CD209B">
      <w:pPr>
        <w:spacing w:after="0" w:line="240" w:lineRule="auto"/>
        <w:rPr>
          <w:del w:id="150" w:author="Author" w:date="2018-11-30T11:33:00Z"/>
          <w:rFonts w:asciiTheme="minorHAnsi" w:hAnsiTheme="minorHAnsi" w:cstheme="minorHAnsi"/>
          <w:color w:val="000000" w:themeColor="text1"/>
        </w:rPr>
      </w:pPr>
    </w:p>
    <w:p w:rsidR="00A95432" w:rsidRPr="00CD209B" w:rsidRDefault="005E59C4" w:rsidP="00CD209B">
      <w:pPr>
        <w:spacing w:after="0" w:line="240" w:lineRule="auto"/>
        <w:rPr>
          <w:rFonts w:asciiTheme="minorHAnsi" w:hAnsiTheme="minorHAnsi" w:cstheme="minorHAnsi"/>
          <w:color w:val="000000" w:themeColor="text1"/>
        </w:rPr>
      </w:pPr>
      <w:r w:rsidRPr="00CD209B">
        <w:rPr>
          <w:rFonts w:asciiTheme="minorHAnsi" w:hAnsiTheme="minorHAnsi" w:cstheme="minorHAnsi"/>
          <w:color w:val="000000" w:themeColor="text1"/>
        </w:rPr>
        <w:t xml:space="preserve">Finally, we would like to mention that the protocol described here is not limited to chiral assemblies. DNA origami provides very flexible platform for </w:t>
      </w:r>
      <w:r w:rsidRPr="00CD209B">
        <w:rPr>
          <w:rFonts w:asciiTheme="minorHAnsi" w:hAnsiTheme="minorHAnsi" w:cstheme="minorHAnsi"/>
          <w:color w:val="000000" w:themeColor="text1"/>
          <w:lang w:val="en-GB"/>
        </w:rPr>
        <w:t xml:space="preserve">the </w:t>
      </w:r>
      <w:r w:rsidRPr="00CD209B">
        <w:rPr>
          <w:rFonts w:asciiTheme="minorHAnsi" w:hAnsiTheme="minorHAnsi" w:cstheme="minorHAnsi"/>
          <w:color w:val="000000" w:themeColor="text1"/>
        </w:rPr>
        <w:t>fabrication of complex plasmonic nanostructures.</w:t>
      </w:r>
    </w:p>
    <w:p w:rsidR="00A95432" w:rsidRPr="00CD209B" w:rsidRDefault="00A95432" w:rsidP="00CD209B">
      <w:pPr>
        <w:spacing w:after="0" w:line="240" w:lineRule="auto"/>
        <w:rPr>
          <w:rFonts w:asciiTheme="minorHAnsi" w:hAnsiTheme="minorHAnsi" w:cstheme="minorHAnsi"/>
          <w:color w:val="808080" w:themeColor="background1" w:themeShade="80"/>
        </w:rPr>
      </w:pPr>
    </w:p>
    <w:p w:rsidR="00A95432" w:rsidRPr="00CD209B" w:rsidRDefault="005E59C4" w:rsidP="00CD209B">
      <w:pPr>
        <w:spacing w:after="0" w:line="240" w:lineRule="auto"/>
        <w:rPr>
          <w:rFonts w:asciiTheme="minorHAnsi" w:hAnsiTheme="minorHAnsi" w:cstheme="minorHAnsi"/>
        </w:rPr>
      </w:pPr>
      <w:bookmarkStart w:id="151" w:name="Acknowledgments"/>
      <w:r w:rsidRPr="00CD209B">
        <w:rPr>
          <w:rFonts w:asciiTheme="minorHAnsi" w:hAnsiTheme="minorHAnsi" w:cstheme="minorHAnsi"/>
          <w:b/>
          <w:bCs/>
        </w:rPr>
        <w:t>ACKNOWLEDGMENTS</w:t>
      </w:r>
      <w:bookmarkEnd w:id="151"/>
      <w:r w:rsidRPr="00CD209B">
        <w:rPr>
          <w:rFonts w:asciiTheme="minorHAnsi" w:hAnsiTheme="minorHAnsi" w:cstheme="minorHAnsi"/>
          <w:b/>
          <w:bCs/>
        </w:rPr>
        <w:t>:</w:t>
      </w:r>
      <w:r w:rsidRPr="00CD209B">
        <w:rPr>
          <w:rFonts w:asciiTheme="minorHAnsi" w:hAnsiTheme="minorHAnsi" w:cstheme="minorHAnsi"/>
        </w:rPr>
        <w:t xml:space="preserve"> </w:t>
      </w:r>
    </w:p>
    <w:p w:rsidR="00A95432" w:rsidRPr="00CD209B" w:rsidRDefault="005E59C4" w:rsidP="00CD209B">
      <w:pPr>
        <w:spacing w:after="0" w:line="240" w:lineRule="auto"/>
        <w:rPr>
          <w:rFonts w:asciiTheme="minorHAnsi" w:hAnsiTheme="minorHAnsi" w:cstheme="minorHAnsi"/>
          <w:color w:val="000000" w:themeColor="text1"/>
        </w:rPr>
      </w:pPr>
      <w:bookmarkStart w:id="152" w:name="Disclosures"/>
      <w:r w:rsidRPr="00CD209B">
        <w:rPr>
          <w:rFonts w:asciiTheme="minorHAnsi" w:hAnsiTheme="minorHAnsi" w:cstheme="minorHAnsi"/>
          <w:color w:val="000000" w:themeColor="text1"/>
        </w:rPr>
        <w:t>We thank S. Voutilainen for assistance with CD spectrometer. We acknowledge the provision of facilities and technical support by Aalto University at OtaNano - Nanomicroscopy Center (Aalto-NMC).  This work was supported by the Academy of Finland (grant 308992) and the European Union’s Horizon 2020 research and innovation programme under the Marie Skłodowska-Curie grant agreement No 71364.</w:t>
      </w:r>
    </w:p>
    <w:p w:rsidR="00A95432" w:rsidRPr="00CD209B" w:rsidRDefault="00A95432" w:rsidP="00CD209B">
      <w:pPr>
        <w:spacing w:after="0" w:line="240" w:lineRule="auto"/>
        <w:rPr>
          <w:rFonts w:asciiTheme="minorHAnsi" w:hAnsiTheme="minorHAnsi" w:cstheme="minorHAnsi"/>
          <w:color w:val="808080" w:themeColor="background1" w:themeShade="80"/>
        </w:rPr>
      </w:pPr>
    </w:p>
    <w:p w:rsidR="00A95432" w:rsidRPr="00CD209B" w:rsidRDefault="005E59C4" w:rsidP="00CD209B">
      <w:pPr>
        <w:spacing w:after="0" w:line="240" w:lineRule="auto"/>
        <w:rPr>
          <w:rFonts w:asciiTheme="minorHAnsi" w:hAnsiTheme="minorHAnsi" w:cstheme="minorHAnsi"/>
          <w:b/>
        </w:rPr>
      </w:pPr>
      <w:r w:rsidRPr="00CD209B">
        <w:rPr>
          <w:rFonts w:asciiTheme="minorHAnsi" w:hAnsiTheme="minorHAnsi" w:cstheme="minorHAnsi"/>
          <w:b/>
        </w:rPr>
        <w:t>DISCLOSURES</w:t>
      </w:r>
      <w:bookmarkEnd w:id="152"/>
      <w:r w:rsidRPr="00CD209B">
        <w:rPr>
          <w:rFonts w:asciiTheme="minorHAnsi" w:hAnsiTheme="minorHAnsi" w:cstheme="minorHAnsi"/>
          <w:b/>
        </w:rPr>
        <w:t xml:space="preserve">: </w:t>
      </w:r>
    </w:p>
    <w:p w:rsidR="00A95432" w:rsidRPr="00CD209B" w:rsidRDefault="005E59C4" w:rsidP="00CD209B">
      <w:pPr>
        <w:spacing w:after="0" w:line="240" w:lineRule="auto"/>
        <w:rPr>
          <w:rFonts w:asciiTheme="minorHAnsi" w:hAnsiTheme="minorHAnsi" w:cstheme="minorHAnsi"/>
          <w:color w:val="000000" w:themeColor="text1"/>
        </w:rPr>
      </w:pPr>
      <w:r w:rsidRPr="00CD209B">
        <w:rPr>
          <w:rFonts w:asciiTheme="minorHAnsi" w:hAnsiTheme="minorHAnsi" w:cstheme="minorHAnsi"/>
          <w:color w:val="000000" w:themeColor="text1"/>
        </w:rPr>
        <w:t>The authors have nothing to disclose.</w:t>
      </w:r>
    </w:p>
    <w:p w:rsidR="00A95432" w:rsidRPr="00CD209B" w:rsidRDefault="00A95432" w:rsidP="00CD209B">
      <w:pPr>
        <w:spacing w:after="0" w:line="240" w:lineRule="auto"/>
        <w:rPr>
          <w:rFonts w:asciiTheme="minorHAnsi" w:hAnsiTheme="minorHAnsi" w:cstheme="minorHAnsi"/>
          <w:color w:val="7F7F7F"/>
        </w:rPr>
      </w:pPr>
    </w:p>
    <w:p w:rsidR="00A95432" w:rsidRPr="00CD209B" w:rsidRDefault="005E59C4" w:rsidP="00CD209B">
      <w:pPr>
        <w:autoSpaceDE/>
        <w:autoSpaceDN/>
        <w:adjustRightInd/>
        <w:spacing w:after="0" w:line="240" w:lineRule="auto"/>
        <w:rPr>
          <w:rFonts w:asciiTheme="minorHAnsi" w:eastAsia="Calibri" w:hAnsiTheme="minorHAnsi" w:cstheme="minorHAnsi"/>
          <w:b/>
          <w:color w:val="auto"/>
        </w:rPr>
      </w:pPr>
      <w:bookmarkStart w:id="153" w:name="References"/>
      <w:r w:rsidRPr="00CD209B">
        <w:rPr>
          <w:rFonts w:asciiTheme="minorHAnsi" w:hAnsiTheme="minorHAnsi" w:cstheme="minorHAnsi"/>
          <w:b/>
          <w:bCs/>
        </w:rPr>
        <w:t>REFERENCES</w:t>
      </w:r>
      <w:r w:rsidRPr="00CD209B">
        <w:rPr>
          <w:rFonts w:asciiTheme="minorHAnsi" w:hAnsiTheme="minorHAnsi" w:cstheme="minorHAnsi"/>
        </w:rPr>
        <w:t xml:space="preserve"> </w:t>
      </w:r>
      <w:bookmarkEnd w:id="153"/>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1.</w:t>
      </w:r>
      <w:r w:rsidRPr="00CD209B">
        <w:rPr>
          <w:rFonts w:asciiTheme="minorHAnsi" w:hAnsiTheme="minorHAnsi" w:cstheme="minorHAnsi"/>
        </w:rPr>
        <w:tab/>
        <w:t xml:space="preserve">Rothemund, P. W. K. Folding DNA to create nanoscale shapes and patterns. </w:t>
      </w:r>
      <w:r w:rsidRPr="00CD209B">
        <w:rPr>
          <w:rFonts w:asciiTheme="minorHAnsi" w:hAnsiTheme="minorHAnsi" w:cstheme="minorHAnsi"/>
          <w:i/>
          <w:iCs/>
        </w:rPr>
        <w:t>Nature</w:t>
      </w:r>
      <w:r w:rsidRPr="00CD209B">
        <w:rPr>
          <w:rFonts w:asciiTheme="minorHAnsi" w:hAnsiTheme="minorHAnsi" w:cstheme="minorHAnsi"/>
        </w:rPr>
        <w:t xml:space="preserve"> </w:t>
      </w:r>
      <w:r w:rsidRPr="00CD209B">
        <w:rPr>
          <w:rFonts w:asciiTheme="minorHAnsi" w:hAnsiTheme="minorHAnsi" w:cstheme="minorHAnsi"/>
          <w:b/>
          <w:bCs/>
        </w:rPr>
        <w:t>440</w:t>
      </w:r>
      <w:r w:rsidRPr="00CD209B">
        <w:rPr>
          <w:rFonts w:asciiTheme="minorHAnsi" w:hAnsiTheme="minorHAnsi" w:cstheme="minorHAnsi"/>
        </w:rPr>
        <w:t>, 297–302 (2006).</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lastRenderedPageBreak/>
        <w:t>2.</w:t>
      </w:r>
      <w:r w:rsidRPr="00CD209B">
        <w:rPr>
          <w:rFonts w:asciiTheme="minorHAnsi" w:hAnsiTheme="minorHAnsi" w:cstheme="minorHAnsi"/>
        </w:rPr>
        <w:tab/>
        <w:t xml:space="preserve">Wang, P., Meyer, T. A., Pan, V., Dutta, P. K. &amp; Ke, Y. The Beauty and Utility of DNA Origami. </w:t>
      </w:r>
      <w:r w:rsidRPr="00CD209B">
        <w:rPr>
          <w:rFonts w:asciiTheme="minorHAnsi" w:hAnsiTheme="minorHAnsi" w:cstheme="minorHAnsi"/>
          <w:i/>
          <w:iCs/>
        </w:rPr>
        <w:t>Chem</w:t>
      </w:r>
      <w:r w:rsidRPr="00CD209B">
        <w:rPr>
          <w:rFonts w:asciiTheme="minorHAnsi" w:hAnsiTheme="minorHAnsi" w:cstheme="minorHAnsi"/>
        </w:rPr>
        <w:t xml:space="preserve"> </w:t>
      </w:r>
      <w:r w:rsidRPr="00CD209B">
        <w:rPr>
          <w:rFonts w:asciiTheme="minorHAnsi" w:hAnsiTheme="minorHAnsi" w:cstheme="minorHAnsi"/>
          <w:b/>
          <w:bCs/>
        </w:rPr>
        <w:t>2</w:t>
      </w:r>
      <w:r w:rsidRPr="00CD209B">
        <w:rPr>
          <w:rFonts w:asciiTheme="minorHAnsi" w:hAnsiTheme="minorHAnsi" w:cstheme="minorHAnsi"/>
        </w:rPr>
        <w:t>, 359–382 (2017).</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3.</w:t>
      </w:r>
      <w:r w:rsidRPr="00CD209B">
        <w:rPr>
          <w:rFonts w:asciiTheme="minorHAnsi" w:hAnsiTheme="minorHAnsi" w:cstheme="minorHAnsi"/>
        </w:rPr>
        <w:tab/>
        <w:t xml:space="preserve">Hong, F., Zhang, F., Liu, Y. &amp; Yan, H. DNA Origami: Scaffolds for Creating Higher Order Structures. </w:t>
      </w:r>
      <w:r w:rsidR="00B668F2" w:rsidRPr="00CD209B">
        <w:rPr>
          <w:rFonts w:asciiTheme="minorHAnsi" w:hAnsiTheme="minorHAnsi" w:cstheme="minorHAnsi"/>
          <w:i/>
          <w:iCs/>
        </w:rPr>
        <w:t xml:space="preserve">Chemical Reviews </w:t>
      </w:r>
      <w:r w:rsidRPr="00CD209B">
        <w:rPr>
          <w:rFonts w:asciiTheme="minorHAnsi" w:hAnsiTheme="minorHAnsi" w:cstheme="minorHAnsi"/>
          <w:b/>
          <w:bCs/>
        </w:rPr>
        <w:t>117</w:t>
      </w:r>
      <w:r w:rsidRPr="00CD209B">
        <w:rPr>
          <w:rFonts w:asciiTheme="minorHAnsi" w:hAnsiTheme="minorHAnsi" w:cstheme="minorHAnsi"/>
        </w:rPr>
        <w:t>, 12584–12640 (2017).</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4.</w:t>
      </w:r>
      <w:r w:rsidRPr="00CD209B">
        <w:rPr>
          <w:rFonts w:asciiTheme="minorHAnsi" w:hAnsiTheme="minorHAnsi" w:cstheme="minorHAnsi"/>
        </w:rPr>
        <w:tab/>
        <w:t xml:space="preserve">Roller, E.-M., Argyropoulos, C., Högele, A., Liedl, T. &amp; Pilo-Pais, M. Plasmon–Exciton Coupling Using DNA Templates. </w:t>
      </w:r>
      <w:r w:rsidRPr="00CD209B">
        <w:rPr>
          <w:rFonts w:asciiTheme="minorHAnsi" w:hAnsiTheme="minorHAnsi" w:cstheme="minorHAnsi"/>
          <w:i/>
          <w:iCs/>
        </w:rPr>
        <w:t>Nano Lett</w:t>
      </w:r>
      <w:r w:rsidR="00B668F2" w:rsidRPr="00CD209B">
        <w:rPr>
          <w:rFonts w:asciiTheme="minorHAnsi" w:hAnsiTheme="minorHAnsi" w:cstheme="minorHAnsi"/>
          <w:i/>
          <w:iCs/>
        </w:rPr>
        <w:t>ers</w:t>
      </w:r>
      <w:r w:rsidRPr="00CD209B">
        <w:rPr>
          <w:rFonts w:asciiTheme="minorHAnsi" w:hAnsiTheme="minorHAnsi" w:cstheme="minorHAnsi"/>
        </w:rPr>
        <w:t xml:space="preserve"> </w:t>
      </w:r>
      <w:r w:rsidRPr="00CD209B">
        <w:rPr>
          <w:rFonts w:asciiTheme="minorHAnsi" w:hAnsiTheme="minorHAnsi" w:cstheme="minorHAnsi"/>
          <w:b/>
          <w:bCs/>
        </w:rPr>
        <w:t>16</w:t>
      </w:r>
      <w:r w:rsidRPr="00CD209B">
        <w:rPr>
          <w:rFonts w:asciiTheme="minorHAnsi" w:hAnsiTheme="minorHAnsi" w:cstheme="minorHAnsi"/>
        </w:rPr>
        <w:t>, 5962–5966 (2016).</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5.</w:t>
      </w:r>
      <w:r w:rsidRPr="00CD209B">
        <w:rPr>
          <w:rFonts w:asciiTheme="minorHAnsi" w:hAnsiTheme="minorHAnsi" w:cstheme="minorHAnsi"/>
        </w:rPr>
        <w:tab/>
        <w:t xml:space="preserve">Acuna, G. P. </w:t>
      </w:r>
      <w:r w:rsidRPr="00CD209B">
        <w:rPr>
          <w:rFonts w:asciiTheme="minorHAnsi" w:hAnsiTheme="minorHAnsi" w:cstheme="minorHAnsi"/>
          <w:i/>
          <w:iCs/>
        </w:rPr>
        <w:t>et al.</w:t>
      </w:r>
      <w:r w:rsidRPr="00CD209B">
        <w:rPr>
          <w:rFonts w:asciiTheme="minorHAnsi" w:hAnsiTheme="minorHAnsi" w:cstheme="minorHAnsi"/>
        </w:rPr>
        <w:t xml:space="preserve"> Fluorescence Enhancement at Docking Sites of DNA-Directed Self-Assembled Nanoantennas. </w:t>
      </w:r>
      <w:r w:rsidRPr="00CD209B">
        <w:rPr>
          <w:rFonts w:asciiTheme="minorHAnsi" w:hAnsiTheme="minorHAnsi" w:cstheme="minorHAnsi"/>
          <w:i/>
          <w:iCs/>
        </w:rPr>
        <w:t>Science</w:t>
      </w:r>
      <w:r w:rsidRPr="00CD209B">
        <w:rPr>
          <w:rFonts w:asciiTheme="minorHAnsi" w:hAnsiTheme="minorHAnsi" w:cstheme="minorHAnsi"/>
        </w:rPr>
        <w:t xml:space="preserve"> </w:t>
      </w:r>
      <w:r w:rsidRPr="00CD209B">
        <w:rPr>
          <w:rFonts w:asciiTheme="minorHAnsi" w:hAnsiTheme="minorHAnsi" w:cstheme="minorHAnsi"/>
          <w:b/>
          <w:bCs/>
        </w:rPr>
        <w:t>338</w:t>
      </w:r>
      <w:r w:rsidRPr="00CD209B">
        <w:rPr>
          <w:rFonts w:asciiTheme="minorHAnsi" w:hAnsiTheme="minorHAnsi" w:cstheme="minorHAnsi"/>
        </w:rPr>
        <w:t>, 506–510 (2012).</w:t>
      </w:r>
    </w:p>
    <w:p w:rsidR="0048041E" w:rsidRPr="00CD209B" w:rsidRDefault="0048041E" w:rsidP="00CD209B">
      <w:pPr>
        <w:pStyle w:val="Bibliography"/>
        <w:spacing w:after="0" w:line="240" w:lineRule="auto"/>
        <w:rPr>
          <w:rFonts w:asciiTheme="minorHAnsi" w:hAnsiTheme="minorHAnsi" w:cstheme="minorHAnsi"/>
        </w:rPr>
      </w:pPr>
      <w:r w:rsidRPr="00A544EE">
        <w:rPr>
          <w:rFonts w:asciiTheme="minorHAnsi" w:hAnsiTheme="minorHAnsi" w:cstheme="minorHAnsi"/>
        </w:rPr>
        <w:t>6.</w:t>
      </w:r>
      <w:r w:rsidRPr="00A544EE">
        <w:rPr>
          <w:rFonts w:asciiTheme="minorHAnsi" w:hAnsiTheme="minorHAnsi" w:cstheme="minorHAnsi"/>
        </w:rPr>
        <w:tab/>
        <w:t xml:space="preserve">Roller, E.-M. </w:t>
      </w:r>
      <w:r w:rsidRPr="00A544EE">
        <w:rPr>
          <w:rFonts w:asciiTheme="minorHAnsi" w:hAnsiTheme="minorHAnsi" w:cstheme="minorHAnsi"/>
          <w:i/>
          <w:iCs/>
        </w:rPr>
        <w:t>et al.</w:t>
      </w:r>
      <w:r w:rsidRPr="00A544EE">
        <w:rPr>
          <w:rFonts w:asciiTheme="minorHAnsi" w:hAnsiTheme="minorHAnsi" w:cstheme="minorHAnsi"/>
        </w:rPr>
        <w:t xml:space="preserve"> </w:t>
      </w:r>
      <w:r w:rsidRPr="00CD209B">
        <w:rPr>
          <w:rFonts w:asciiTheme="minorHAnsi" w:hAnsiTheme="minorHAnsi" w:cstheme="minorHAnsi"/>
        </w:rPr>
        <w:t xml:space="preserve">DNA-Assembled Nanoparticle Rings Exhibit Electric and Magnetic Resonances at Visible Frequencies. </w:t>
      </w:r>
      <w:r w:rsidRPr="00CD209B">
        <w:rPr>
          <w:rFonts w:asciiTheme="minorHAnsi" w:hAnsiTheme="minorHAnsi" w:cstheme="minorHAnsi"/>
          <w:i/>
          <w:iCs/>
        </w:rPr>
        <w:t>Nano Lett</w:t>
      </w:r>
      <w:r w:rsidR="00B668F2" w:rsidRPr="00CD209B">
        <w:rPr>
          <w:rFonts w:asciiTheme="minorHAnsi" w:hAnsiTheme="minorHAnsi" w:cstheme="minorHAnsi"/>
          <w:i/>
          <w:iCs/>
        </w:rPr>
        <w:t>ers</w:t>
      </w:r>
      <w:r w:rsidRPr="00CD209B">
        <w:rPr>
          <w:rFonts w:asciiTheme="minorHAnsi" w:hAnsiTheme="minorHAnsi" w:cstheme="minorHAnsi"/>
        </w:rPr>
        <w:t xml:space="preserve"> </w:t>
      </w:r>
      <w:r w:rsidRPr="00CD209B">
        <w:rPr>
          <w:rFonts w:asciiTheme="minorHAnsi" w:hAnsiTheme="minorHAnsi" w:cstheme="minorHAnsi"/>
          <w:b/>
          <w:bCs/>
        </w:rPr>
        <w:t>15</w:t>
      </w:r>
      <w:r w:rsidRPr="00CD209B">
        <w:rPr>
          <w:rFonts w:asciiTheme="minorHAnsi" w:hAnsiTheme="minorHAnsi" w:cstheme="minorHAnsi"/>
        </w:rPr>
        <w:t>, 1368–1373 (2015).</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7.</w:t>
      </w:r>
      <w:r w:rsidRPr="00CD209B">
        <w:rPr>
          <w:rFonts w:asciiTheme="minorHAnsi" w:hAnsiTheme="minorHAnsi" w:cstheme="minorHAnsi"/>
        </w:rPr>
        <w:tab/>
        <w:t xml:space="preserve">Liu, Q., Song, C., Wang, Z.-G., Li, N. &amp; Ding, B. Precise organization of metal nanoparticles on DNA origami template. </w:t>
      </w:r>
      <w:r w:rsidRPr="00CD209B">
        <w:rPr>
          <w:rFonts w:asciiTheme="minorHAnsi" w:hAnsiTheme="minorHAnsi" w:cstheme="minorHAnsi"/>
          <w:i/>
          <w:iCs/>
        </w:rPr>
        <w:t>Methods</w:t>
      </w:r>
      <w:r w:rsidRPr="00CD209B">
        <w:rPr>
          <w:rFonts w:asciiTheme="minorHAnsi" w:hAnsiTheme="minorHAnsi" w:cstheme="minorHAnsi"/>
        </w:rPr>
        <w:t xml:space="preserve"> </w:t>
      </w:r>
      <w:r w:rsidRPr="00CD209B">
        <w:rPr>
          <w:rFonts w:asciiTheme="minorHAnsi" w:hAnsiTheme="minorHAnsi" w:cstheme="minorHAnsi"/>
          <w:b/>
          <w:bCs/>
        </w:rPr>
        <w:t>67</w:t>
      </w:r>
      <w:r w:rsidRPr="00CD209B">
        <w:rPr>
          <w:rFonts w:asciiTheme="minorHAnsi" w:hAnsiTheme="minorHAnsi" w:cstheme="minorHAnsi"/>
        </w:rPr>
        <w:t>, 205–214 (2014).</w:t>
      </w:r>
    </w:p>
    <w:p w:rsidR="0048041E" w:rsidRPr="00CD209B" w:rsidRDefault="0048041E" w:rsidP="00CD209B">
      <w:pPr>
        <w:pStyle w:val="Bibliography"/>
        <w:spacing w:after="0" w:line="240" w:lineRule="auto"/>
        <w:rPr>
          <w:rFonts w:asciiTheme="minorHAnsi" w:hAnsiTheme="minorHAnsi" w:cstheme="minorHAnsi"/>
        </w:rPr>
      </w:pPr>
      <w:r w:rsidRPr="00475C52">
        <w:rPr>
          <w:rFonts w:asciiTheme="minorHAnsi" w:hAnsiTheme="minorHAnsi" w:cstheme="minorHAnsi"/>
          <w:lang w:val="en-GB"/>
        </w:rPr>
        <w:t>8.</w:t>
      </w:r>
      <w:r w:rsidRPr="00475C52">
        <w:rPr>
          <w:rFonts w:asciiTheme="minorHAnsi" w:hAnsiTheme="minorHAnsi" w:cstheme="minorHAnsi"/>
          <w:lang w:val="en-GB"/>
        </w:rPr>
        <w:tab/>
        <w:t xml:space="preserve">Roller, E.-M. </w:t>
      </w:r>
      <w:r w:rsidRPr="00475C52">
        <w:rPr>
          <w:rFonts w:asciiTheme="minorHAnsi" w:hAnsiTheme="minorHAnsi" w:cstheme="minorHAnsi"/>
          <w:i/>
          <w:iCs/>
          <w:lang w:val="en-GB"/>
        </w:rPr>
        <w:t>et al.</w:t>
      </w:r>
      <w:r w:rsidRPr="00475C52">
        <w:rPr>
          <w:rFonts w:asciiTheme="minorHAnsi" w:hAnsiTheme="minorHAnsi" w:cstheme="minorHAnsi"/>
          <w:lang w:val="en-GB"/>
        </w:rPr>
        <w:t xml:space="preserve"> </w:t>
      </w:r>
      <w:r w:rsidRPr="00CD209B">
        <w:rPr>
          <w:rFonts w:asciiTheme="minorHAnsi" w:hAnsiTheme="minorHAnsi" w:cstheme="minorHAnsi"/>
        </w:rPr>
        <w:t xml:space="preserve">Hotspot-mediated non-dissipative and ultrafast plasmon passage. </w:t>
      </w:r>
      <w:r w:rsidRPr="00CD209B">
        <w:rPr>
          <w:rFonts w:asciiTheme="minorHAnsi" w:hAnsiTheme="minorHAnsi" w:cstheme="minorHAnsi"/>
          <w:i/>
          <w:iCs/>
        </w:rPr>
        <w:t>Nature Physics</w:t>
      </w:r>
      <w:r w:rsidRPr="00CD209B">
        <w:rPr>
          <w:rFonts w:asciiTheme="minorHAnsi" w:hAnsiTheme="minorHAnsi" w:cstheme="minorHAnsi"/>
        </w:rPr>
        <w:t xml:space="preserve"> </w:t>
      </w:r>
      <w:r w:rsidRPr="00CD209B">
        <w:rPr>
          <w:rFonts w:asciiTheme="minorHAnsi" w:hAnsiTheme="minorHAnsi" w:cstheme="minorHAnsi"/>
          <w:b/>
          <w:bCs/>
        </w:rPr>
        <w:t>13</w:t>
      </w:r>
      <w:r w:rsidRPr="00CD209B">
        <w:rPr>
          <w:rFonts w:asciiTheme="minorHAnsi" w:hAnsiTheme="minorHAnsi" w:cstheme="minorHAnsi"/>
        </w:rPr>
        <w:t>, 761–765 (2017).</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9.</w:t>
      </w:r>
      <w:r w:rsidRPr="00CD209B">
        <w:rPr>
          <w:rFonts w:asciiTheme="minorHAnsi" w:hAnsiTheme="minorHAnsi" w:cstheme="minorHAnsi"/>
        </w:rPr>
        <w:tab/>
        <w:t xml:space="preserve">Liu, N. &amp; Liedl, T. DNA-Assembled Advanced Plasmonic Architectures. </w:t>
      </w:r>
      <w:r w:rsidR="00B668F2" w:rsidRPr="00CD209B">
        <w:rPr>
          <w:rFonts w:asciiTheme="minorHAnsi" w:hAnsiTheme="minorHAnsi" w:cstheme="minorHAnsi"/>
          <w:i/>
          <w:iCs/>
        </w:rPr>
        <w:t>Chemical Reviews</w:t>
      </w:r>
      <w:r w:rsidRPr="00CD209B">
        <w:rPr>
          <w:rFonts w:asciiTheme="minorHAnsi" w:hAnsiTheme="minorHAnsi" w:cstheme="minorHAnsi"/>
        </w:rPr>
        <w:t xml:space="preserve"> </w:t>
      </w:r>
      <w:r w:rsidRPr="00CD209B">
        <w:rPr>
          <w:rFonts w:asciiTheme="minorHAnsi" w:hAnsiTheme="minorHAnsi" w:cstheme="minorHAnsi"/>
          <w:b/>
          <w:bCs/>
        </w:rPr>
        <w:t>118</w:t>
      </w:r>
      <w:r w:rsidRPr="00CD209B">
        <w:rPr>
          <w:rFonts w:asciiTheme="minorHAnsi" w:hAnsiTheme="minorHAnsi" w:cstheme="minorHAnsi"/>
        </w:rPr>
        <w:t>, 3032–3053 (2018).</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10.</w:t>
      </w:r>
      <w:r w:rsidRPr="00CD209B">
        <w:rPr>
          <w:rFonts w:asciiTheme="minorHAnsi" w:hAnsiTheme="minorHAnsi" w:cstheme="minorHAnsi"/>
        </w:rPr>
        <w:tab/>
        <w:t xml:space="preserve">Kuzyk, A., Jungmann, R., Acuna, G. P. &amp; Liu, N. DNA Origami Route for Nanophotonics. </w:t>
      </w:r>
      <w:r w:rsidRPr="00CD209B">
        <w:rPr>
          <w:rFonts w:asciiTheme="minorHAnsi" w:hAnsiTheme="minorHAnsi" w:cstheme="minorHAnsi"/>
          <w:i/>
          <w:iCs/>
        </w:rPr>
        <w:t>ACS Photonics</w:t>
      </w:r>
      <w:r w:rsidRPr="00CD209B">
        <w:rPr>
          <w:rFonts w:asciiTheme="minorHAnsi" w:hAnsiTheme="minorHAnsi" w:cstheme="minorHAnsi"/>
        </w:rPr>
        <w:t xml:space="preserve"> </w:t>
      </w:r>
      <w:r w:rsidRPr="00CD209B">
        <w:rPr>
          <w:rFonts w:asciiTheme="minorHAnsi" w:hAnsiTheme="minorHAnsi" w:cstheme="minorHAnsi"/>
          <w:b/>
          <w:bCs/>
        </w:rPr>
        <w:t>5</w:t>
      </w:r>
      <w:r w:rsidRPr="00CD209B">
        <w:rPr>
          <w:rFonts w:asciiTheme="minorHAnsi" w:hAnsiTheme="minorHAnsi" w:cstheme="minorHAnsi"/>
        </w:rPr>
        <w:t>, 1151–1163 (2018).</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11.</w:t>
      </w:r>
      <w:r w:rsidRPr="00CD209B">
        <w:rPr>
          <w:rFonts w:asciiTheme="minorHAnsi" w:hAnsiTheme="minorHAnsi" w:cstheme="minorHAnsi"/>
        </w:rPr>
        <w:tab/>
        <w:t xml:space="preserve">Kuzyk, A. </w:t>
      </w:r>
      <w:r w:rsidRPr="00CD209B">
        <w:rPr>
          <w:rFonts w:asciiTheme="minorHAnsi" w:hAnsiTheme="minorHAnsi" w:cstheme="minorHAnsi"/>
          <w:i/>
          <w:iCs/>
        </w:rPr>
        <w:t>et al.</w:t>
      </w:r>
      <w:r w:rsidRPr="00CD209B">
        <w:rPr>
          <w:rFonts w:asciiTheme="minorHAnsi" w:hAnsiTheme="minorHAnsi" w:cstheme="minorHAnsi"/>
        </w:rPr>
        <w:t xml:space="preserve"> DNA-based self-assembly of chiral plasmonic nanostructures with tailored optical response. </w:t>
      </w:r>
      <w:r w:rsidRPr="00CD209B">
        <w:rPr>
          <w:rFonts w:asciiTheme="minorHAnsi" w:hAnsiTheme="minorHAnsi" w:cstheme="minorHAnsi"/>
          <w:i/>
          <w:iCs/>
        </w:rPr>
        <w:t>Nature</w:t>
      </w:r>
      <w:r w:rsidRPr="00CD209B">
        <w:rPr>
          <w:rFonts w:asciiTheme="minorHAnsi" w:hAnsiTheme="minorHAnsi" w:cstheme="minorHAnsi"/>
        </w:rPr>
        <w:t xml:space="preserve"> </w:t>
      </w:r>
      <w:r w:rsidRPr="00CD209B">
        <w:rPr>
          <w:rFonts w:asciiTheme="minorHAnsi" w:hAnsiTheme="minorHAnsi" w:cstheme="minorHAnsi"/>
          <w:b/>
          <w:bCs/>
        </w:rPr>
        <w:t>483</w:t>
      </w:r>
      <w:r w:rsidRPr="00CD209B">
        <w:rPr>
          <w:rFonts w:asciiTheme="minorHAnsi" w:hAnsiTheme="minorHAnsi" w:cstheme="minorHAnsi"/>
        </w:rPr>
        <w:t>, 311–314 (2012).</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12.</w:t>
      </w:r>
      <w:r w:rsidRPr="00CD209B">
        <w:rPr>
          <w:rFonts w:asciiTheme="minorHAnsi" w:hAnsiTheme="minorHAnsi" w:cstheme="minorHAnsi"/>
        </w:rPr>
        <w:tab/>
        <w:t xml:space="preserve">Shen, X. </w:t>
      </w:r>
      <w:r w:rsidRPr="00CD209B">
        <w:rPr>
          <w:rFonts w:asciiTheme="minorHAnsi" w:hAnsiTheme="minorHAnsi" w:cstheme="minorHAnsi"/>
          <w:i/>
          <w:iCs/>
        </w:rPr>
        <w:t>et al.</w:t>
      </w:r>
      <w:r w:rsidRPr="00CD209B">
        <w:rPr>
          <w:rFonts w:asciiTheme="minorHAnsi" w:hAnsiTheme="minorHAnsi" w:cstheme="minorHAnsi"/>
        </w:rPr>
        <w:t xml:space="preserve"> Three-Dimensional Plasmonic Chiral Tetramers Assembled by DNA Origami. </w:t>
      </w:r>
      <w:r w:rsidRPr="00CD209B">
        <w:rPr>
          <w:rFonts w:asciiTheme="minorHAnsi" w:hAnsiTheme="minorHAnsi" w:cstheme="minorHAnsi"/>
          <w:i/>
          <w:iCs/>
        </w:rPr>
        <w:t>Nano Lett</w:t>
      </w:r>
      <w:r w:rsidR="00B668F2" w:rsidRPr="00CD209B">
        <w:rPr>
          <w:rFonts w:asciiTheme="minorHAnsi" w:hAnsiTheme="minorHAnsi" w:cstheme="minorHAnsi"/>
          <w:i/>
          <w:iCs/>
        </w:rPr>
        <w:t>ers</w:t>
      </w:r>
      <w:r w:rsidRPr="00CD209B">
        <w:rPr>
          <w:rFonts w:asciiTheme="minorHAnsi" w:hAnsiTheme="minorHAnsi" w:cstheme="minorHAnsi"/>
        </w:rPr>
        <w:t xml:space="preserve"> </w:t>
      </w:r>
      <w:r w:rsidRPr="00CD209B">
        <w:rPr>
          <w:rFonts w:asciiTheme="minorHAnsi" w:hAnsiTheme="minorHAnsi" w:cstheme="minorHAnsi"/>
          <w:b/>
          <w:bCs/>
        </w:rPr>
        <w:t>13</w:t>
      </w:r>
      <w:r w:rsidRPr="00CD209B">
        <w:rPr>
          <w:rFonts w:asciiTheme="minorHAnsi" w:hAnsiTheme="minorHAnsi" w:cstheme="minorHAnsi"/>
        </w:rPr>
        <w:t>, 2128–2133 (2013).</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13.</w:t>
      </w:r>
      <w:r w:rsidRPr="00CD209B">
        <w:rPr>
          <w:rFonts w:asciiTheme="minorHAnsi" w:hAnsiTheme="minorHAnsi" w:cstheme="minorHAnsi"/>
        </w:rPr>
        <w:tab/>
        <w:t xml:space="preserve">Liu, H., Shen, X., Wang, Z.-G., Kuzyk, A. &amp; Ding, B. Helical nanostructures based on DNA self-assembly. </w:t>
      </w:r>
      <w:r w:rsidRPr="00CD209B">
        <w:rPr>
          <w:rFonts w:asciiTheme="minorHAnsi" w:hAnsiTheme="minorHAnsi" w:cstheme="minorHAnsi"/>
          <w:i/>
          <w:iCs/>
        </w:rPr>
        <w:t>Nanoscale</w:t>
      </w:r>
      <w:r w:rsidRPr="00CD209B">
        <w:rPr>
          <w:rFonts w:asciiTheme="minorHAnsi" w:hAnsiTheme="minorHAnsi" w:cstheme="minorHAnsi"/>
        </w:rPr>
        <w:t xml:space="preserve"> </w:t>
      </w:r>
      <w:r w:rsidRPr="00CD209B">
        <w:rPr>
          <w:rFonts w:asciiTheme="minorHAnsi" w:hAnsiTheme="minorHAnsi" w:cstheme="minorHAnsi"/>
          <w:b/>
          <w:bCs/>
        </w:rPr>
        <w:t>6</w:t>
      </w:r>
      <w:r w:rsidRPr="00CD209B">
        <w:rPr>
          <w:rFonts w:asciiTheme="minorHAnsi" w:hAnsiTheme="minorHAnsi" w:cstheme="minorHAnsi"/>
        </w:rPr>
        <w:t>, 9331–9338 (2014).</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14.</w:t>
      </w:r>
      <w:r w:rsidRPr="00CD209B">
        <w:rPr>
          <w:rFonts w:asciiTheme="minorHAnsi" w:hAnsiTheme="minorHAnsi" w:cstheme="minorHAnsi"/>
        </w:rPr>
        <w:tab/>
        <w:t xml:space="preserve">Shen, X. </w:t>
      </w:r>
      <w:r w:rsidRPr="00CD209B">
        <w:rPr>
          <w:rFonts w:asciiTheme="minorHAnsi" w:hAnsiTheme="minorHAnsi" w:cstheme="minorHAnsi"/>
          <w:i/>
          <w:iCs/>
        </w:rPr>
        <w:t>et al.</w:t>
      </w:r>
      <w:r w:rsidRPr="00CD209B">
        <w:rPr>
          <w:rFonts w:asciiTheme="minorHAnsi" w:hAnsiTheme="minorHAnsi" w:cstheme="minorHAnsi"/>
        </w:rPr>
        <w:t xml:space="preserve"> 3D plasmonic chiral colloids. </w:t>
      </w:r>
      <w:r w:rsidRPr="00CD209B">
        <w:rPr>
          <w:rFonts w:asciiTheme="minorHAnsi" w:hAnsiTheme="minorHAnsi" w:cstheme="minorHAnsi"/>
          <w:i/>
          <w:iCs/>
        </w:rPr>
        <w:t>Nanoscale</w:t>
      </w:r>
      <w:r w:rsidRPr="00CD209B">
        <w:rPr>
          <w:rFonts w:asciiTheme="minorHAnsi" w:hAnsiTheme="minorHAnsi" w:cstheme="minorHAnsi"/>
        </w:rPr>
        <w:t xml:space="preserve"> </w:t>
      </w:r>
      <w:r w:rsidRPr="00CD209B">
        <w:rPr>
          <w:rFonts w:asciiTheme="minorHAnsi" w:hAnsiTheme="minorHAnsi" w:cstheme="minorHAnsi"/>
          <w:b/>
          <w:bCs/>
        </w:rPr>
        <w:t>6</w:t>
      </w:r>
      <w:r w:rsidRPr="00CD209B">
        <w:rPr>
          <w:rFonts w:asciiTheme="minorHAnsi" w:hAnsiTheme="minorHAnsi" w:cstheme="minorHAnsi"/>
        </w:rPr>
        <w:t>, 2077–2081 (2014).</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lang w:val="fi-FI"/>
        </w:rPr>
        <w:t>15.</w:t>
      </w:r>
      <w:r w:rsidRPr="00CD209B">
        <w:rPr>
          <w:rFonts w:asciiTheme="minorHAnsi" w:hAnsiTheme="minorHAnsi" w:cstheme="minorHAnsi"/>
          <w:lang w:val="fi-FI"/>
        </w:rPr>
        <w:tab/>
        <w:t xml:space="preserve">Urban, M. J. </w:t>
      </w:r>
      <w:r w:rsidRPr="00CD209B">
        <w:rPr>
          <w:rFonts w:asciiTheme="minorHAnsi" w:hAnsiTheme="minorHAnsi" w:cstheme="minorHAnsi"/>
          <w:i/>
          <w:iCs/>
          <w:lang w:val="fi-FI"/>
        </w:rPr>
        <w:t>et al.</w:t>
      </w:r>
      <w:r w:rsidRPr="00CD209B">
        <w:rPr>
          <w:rFonts w:asciiTheme="minorHAnsi" w:hAnsiTheme="minorHAnsi" w:cstheme="minorHAnsi"/>
          <w:lang w:val="fi-FI"/>
        </w:rPr>
        <w:t xml:space="preserve"> </w:t>
      </w:r>
      <w:r w:rsidRPr="00CD209B">
        <w:rPr>
          <w:rFonts w:asciiTheme="minorHAnsi" w:hAnsiTheme="minorHAnsi" w:cstheme="minorHAnsi"/>
        </w:rPr>
        <w:t xml:space="preserve">Plasmonic Toroidal Metamolecules Assembled by DNA Origami. </w:t>
      </w:r>
      <w:r w:rsidR="00B668F2" w:rsidRPr="00CD209B">
        <w:rPr>
          <w:rFonts w:asciiTheme="minorHAnsi" w:hAnsiTheme="minorHAnsi" w:cstheme="minorHAnsi"/>
          <w:i/>
          <w:iCs/>
        </w:rPr>
        <w:t xml:space="preserve">Journal of the American Chemical Society </w:t>
      </w:r>
      <w:r w:rsidRPr="00CD209B">
        <w:rPr>
          <w:rFonts w:asciiTheme="minorHAnsi" w:hAnsiTheme="minorHAnsi" w:cstheme="minorHAnsi"/>
          <w:b/>
          <w:bCs/>
        </w:rPr>
        <w:t>138</w:t>
      </w:r>
      <w:r w:rsidRPr="00CD209B">
        <w:rPr>
          <w:rFonts w:asciiTheme="minorHAnsi" w:hAnsiTheme="minorHAnsi" w:cstheme="minorHAnsi"/>
        </w:rPr>
        <w:t>, 5495–5498 (2016).</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16.</w:t>
      </w:r>
      <w:r w:rsidRPr="00CD209B">
        <w:rPr>
          <w:rFonts w:asciiTheme="minorHAnsi" w:hAnsiTheme="minorHAnsi" w:cstheme="minorHAnsi"/>
        </w:rPr>
        <w:tab/>
        <w:t xml:space="preserve">Hentschel, M., Schäferling, M., Duan, X., Giessen, H. &amp; Liu, N. Chiral plasmonics. </w:t>
      </w:r>
      <w:r w:rsidRPr="00CD209B">
        <w:rPr>
          <w:rFonts w:asciiTheme="minorHAnsi" w:hAnsiTheme="minorHAnsi" w:cstheme="minorHAnsi"/>
          <w:i/>
          <w:iCs/>
        </w:rPr>
        <w:t>Science Advances</w:t>
      </w:r>
      <w:r w:rsidRPr="00CD209B">
        <w:rPr>
          <w:rFonts w:asciiTheme="minorHAnsi" w:hAnsiTheme="minorHAnsi" w:cstheme="minorHAnsi"/>
        </w:rPr>
        <w:t xml:space="preserve"> </w:t>
      </w:r>
      <w:r w:rsidRPr="00CD209B">
        <w:rPr>
          <w:rFonts w:asciiTheme="minorHAnsi" w:hAnsiTheme="minorHAnsi" w:cstheme="minorHAnsi"/>
          <w:b/>
          <w:bCs/>
        </w:rPr>
        <w:t>3</w:t>
      </w:r>
      <w:r w:rsidRPr="00CD209B">
        <w:rPr>
          <w:rFonts w:asciiTheme="minorHAnsi" w:hAnsiTheme="minorHAnsi" w:cstheme="minorHAnsi"/>
        </w:rPr>
        <w:t>, e1602735 (2017).</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17.</w:t>
      </w:r>
      <w:r w:rsidRPr="00CD209B">
        <w:rPr>
          <w:rFonts w:asciiTheme="minorHAnsi" w:hAnsiTheme="minorHAnsi" w:cstheme="minorHAnsi"/>
        </w:rPr>
        <w:tab/>
        <w:t xml:space="preserve">Cecconello, A., Besteiro, L. V., Govorov, A. O. &amp; Willner, I. Chiroplasmonic DNA-based nanostructures. </w:t>
      </w:r>
      <w:r w:rsidRPr="00CD209B">
        <w:rPr>
          <w:rFonts w:asciiTheme="minorHAnsi" w:hAnsiTheme="minorHAnsi" w:cstheme="minorHAnsi"/>
          <w:i/>
          <w:iCs/>
        </w:rPr>
        <w:t>Nature Reviews Materials</w:t>
      </w:r>
      <w:r w:rsidRPr="00CD209B">
        <w:rPr>
          <w:rFonts w:asciiTheme="minorHAnsi" w:hAnsiTheme="minorHAnsi" w:cstheme="minorHAnsi"/>
        </w:rPr>
        <w:t xml:space="preserve"> </w:t>
      </w:r>
      <w:r w:rsidRPr="00CD209B">
        <w:rPr>
          <w:rFonts w:asciiTheme="minorHAnsi" w:hAnsiTheme="minorHAnsi" w:cstheme="minorHAnsi"/>
          <w:b/>
          <w:bCs/>
        </w:rPr>
        <w:t>2</w:t>
      </w:r>
      <w:r w:rsidRPr="00CD209B">
        <w:rPr>
          <w:rFonts w:asciiTheme="minorHAnsi" w:hAnsiTheme="minorHAnsi" w:cstheme="minorHAnsi"/>
        </w:rPr>
        <w:t>, 17039 (2017).</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18.</w:t>
      </w:r>
      <w:r w:rsidRPr="00CD209B">
        <w:rPr>
          <w:rFonts w:asciiTheme="minorHAnsi" w:hAnsiTheme="minorHAnsi" w:cstheme="minorHAnsi"/>
        </w:rPr>
        <w:tab/>
        <w:t xml:space="preserve">Lan, X. &amp; Wang, Q. Self-Assembly of Chiral Plasmonic Nanostructures. </w:t>
      </w:r>
      <w:r w:rsidRPr="00CD209B">
        <w:rPr>
          <w:rFonts w:asciiTheme="minorHAnsi" w:hAnsiTheme="minorHAnsi" w:cstheme="minorHAnsi"/>
          <w:i/>
          <w:iCs/>
        </w:rPr>
        <w:t>Advanced Materials</w:t>
      </w:r>
      <w:r w:rsidRPr="00CD209B">
        <w:rPr>
          <w:rFonts w:asciiTheme="minorHAnsi" w:hAnsiTheme="minorHAnsi" w:cstheme="minorHAnsi"/>
        </w:rPr>
        <w:t xml:space="preserve"> </w:t>
      </w:r>
      <w:r w:rsidRPr="00CD209B">
        <w:rPr>
          <w:rFonts w:asciiTheme="minorHAnsi" w:hAnsiTheme="minorHAnsi" w:cstheme="minorHAnsi"/>
          <w:b/>
          <w:bCs/>
        </w:rPr>
        <w:t>28</w:t>
      </w:r>
      <w:r w:rsidRPr="00CD209B">
        <w:rPr>
          <w:rFonts w:asciiTheme="minorHAnsi" w:hAnsiTheme="minorHAnsi" w:cstheme="minorHAnsi"/>
        </w:rPr>
        <w:t>, 10499–10507 (2016).</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19.</w:t>
      </w:r>
      <w:r w:rsidRPr="00CD209B">
        <w:rPr>
          <w:rFonts w:asciiTheme="minorHAnsi" w:hAnsiTheme="minorHAnsi" w:cstheme="minorHAnsi"/>
        </w:rPr>
        <w:tab/>
        <w:t xml:space="preserve">Shen, C. </w:t>
      </w:r>
      <w:r w:rsidRPr="00CD209B">
        <w:rPr>
          <w:rFonts w:asciiTheme="minorHAnsi" w:hAnsiTheme="minorHAnsi" w:cstheme="minorHAnsi"/>
          <w:i/>
          <w:iCs/>
        </w:rPr>
        <w:t>et al.</w:t>
      </w:r>
      <w:r w:rsidRPr="00CD209B">
        <w:rPr>
          <w:rFonts w:asciiTheme="minorHAnsi" w:hAnsiTheme="minorHAnsi" w:cstheme="minorHAnsi"/>
        </w:rPr>
        <w:t xml:space="preserve"> Spiral Patterning of Au Nanoparticles on Au Nanorod Surface to Form Chiral AuNR@AuNP Helical Superstructures Templated by DNA Origami. </w:t>
      </w:r>
      <w:r w:rsidRPr="00CD209B">
        <w:rPr>
          <w:rFonts w:asciiTheme="minorHAnsi" w:hAnsiTheme="minorHAnsi" w:cstheme="minorHAnsi"/>
          <w:i/>
          <w:iCs/>
        </w:rPr>
        <w:t>Advanced Materials</w:t>
      </w:r>
      <w:r w:rsidRPr="00CD209B">
        <w:rPr>
          <w:rFonts w:asciiTheme="minorHAnsi" w:hAnsiTheme="minorHAnsi" w:cstheme="minorHAnsi"/>
        </w:rPr>
        <w:t xml:space="preserve"> </w:t>
      </w:r>
      <w:r w:rsidRPr="00CD209B">
        <w:rPr>
          <w:rFonts w:asciiTheme="minorHAnsi" w:hAnsiTheme="minorHAnsi" w:cstheme="minorHAnsi"/>
          <w:b/>
          <w:bCs/>
        </w:rPr>
        <w:t>29</w:t>
      </w:r>
      <w:r w:rsidRPr="00CD209B">
        <w:rPr>
          <w:rFonts w:asciiTheme="minorHAnsi" w:hAnsiTheme="minorHAnsi" w:cstheme="minorHAnsi"/>
        </w:rPr>
        <w:t>, 1606533 (2017).</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20.</w:t>
      </w:r>
      <w:r w:rsidRPr="00CD209B">
        <w:rPr>
          <w:rFonts w:asciiTheme="minorHAnsi" w:hAnsiTheme="minorHAnsi" w:cstheme="minorHAnsi"/>
        </w:rPr>
        <w:tab/>
        <w:t xml:space="preserve">Zhou, C., Duan, X. &amp; Liu, N. A plasmonic nanorod that walks on DNA origami. </w:t>
      </w:r>
      <w:r w:rsidRPr="00CD209B">
        <w:rPr>
          <w:rFonts w:asciiTheme="minorHAnsi" w:hAnsiTheme="minorHAnsi" w:cstheme="minorHAnsi"/>
          <w:i/>
          <w:iCs/>
        </w:rPr>
        <w:t>Nature Communications</w:t>
      </w:r>
      <w:r w:rsidRPr="00CD209B">
        <w:rPr>
          <w:rFonts w:asciiTheme="minorHAnsi" w:hAnsiTheme="minorHAnsi" w:cstheme="minorHAnsi"/>
        </w:rPr>
        <w:t xml:space="preserve"> </w:t>
      </w:r>
      <w:r w:rsidRPr="00CD209B">
        <w:rPr>
          <w:rFonts w:asciiTheme="minorHAnsi" w:hAnsiTheme="minorHAnsi" w:cstheme="minorHAnsi"/>
          <w:b/>
          <w:bCs/>
        </w:rPr>
        <w:t>6</w:t>
      </w:r>
      <w:r w:rsidRPr="00CD209B">
        <w:rPr>
          <w:rFonts w:asciiTheme="minorHAnsi" w:hAnsiTheme="minorHAnsi" w:cstheme="minorHAnsi"/>
        </w:rPr>
        <w:t>, 8102 (2015).</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21.</w:t>
      </w:r>
      <w:r w:rsidRPr="00CD209B">
        <w:rPr>
          <w:rFonts w:asciiTheme="minorHAnsi" w:hAnsiTheme="minorHAnsi" w:cstheme="minorHAnsi"/>
        </w:rPr>
        <w:tab/>
        <w:t xml:space="preserve">Douglas, S. M. </w:t>
      </w:r>
      <w:r w:rsidRPr="00CD209B">
        <w:rPr>
          <w:rFonts w:asciiTheme="minorHAnsi" w:hAnsiTheme="minorHAnsi" w:cstheme="minorHAnsi"/>
          <w:i/>
          <w:iCs/>
        </w:rPr>
        <w:t>et al.</w:t>
      </w:r>
      <w:r w:rsidRPr="00CD209B">
        <w:rPr>
          <w:rFonts w:asciiTheme="minorHAnsi" w:hAnsiTheme="minorHAnsi" w:cstheme="minorHAnsi"/>
        </w:rPr>
        <w:t xml:space="preserve"> Rapid prototyping of 3D DNA-origami shapes with caDNAno. </w:t>
      </w:r>
      <w:r w:rsidR="00B668F2" w:rsidRPr="00CD209B">
        <w:rPr>
          <w:rFonts w:asciiTheme="minorHAnsi" w:hAnsiTheme="minorHAnsi" w:cstheme="minorHAnsi"/>
          <w:i/>
          <w:iCs/>
        </w:rPr>
        <w:t>Nucleic Acids Research</w:t>
      </w:r>
      <w:r w:rsidRPr="00CD209B">
        <w:rPr>
          <w:rFonts w:asciiTheme="minorHAnsi" w:hAnsiTheme="minorHAnsi" w:cstheme="minorHAnsi"/>
        </w:rPr>
        <w:t xml:space="preserve"> </w:t>
      </w:r>
      <w:r w:rsidRPr="00CD209B">
        <w:rPr>
          <w:rFonts w:asciiTheme="minorHAnsi" w:hAnsiTheme="minorHAnsi" w:cstheme="minorHAnsi"/>
          <w:b/>
          <w:bCs/>
        </w:rPr>
        <w:t>37</w:t>
      </w:r>
      <w:r w:rsidRPr="00CD209B">
        <w:rPr>
          <w:rFonts w:asciiTheme="minorHAnsi" w:hAnsiTheme="minorHAnsi" w:cstheme="minorHAnsi"/>
        </w:rPr>
        <w:t>, 5001–5006 (2009).</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22.</w:t>
      </w:r>
      <w:r w:rsidRPr="00CD209B">
        <w:rPr>
          <w:rFonts w:asciiTheme="minorHAnsi" w:hAnsiTheme="minorHAnsi" w:cstheme="minorHAnsi"/>
        </w:rPr>
        <w:tab/>
        <w:t xml:space="preserve">Kim, D.-N., Kilchherr, F., Dietz, H. &amp; Bathe, M. Quantitative prediction of 3D solution shape and flexibility of nucleic acid nanostructures. </w:t>
      </w:r>
      <w:r w:rsidR="00B668F2" w:rsidRPr="00CD209B">
        <w:rPr>
          <w:rFonts w:asciiTheme="minorHAnsi" w:hAnsiTheme="minorHAnsi" w:cstheme="minorHAnsi"/>
          <w:i/>
          <w:iCs/>
        </w:rPr>
        <w:t xml:space="preserve">Nucleic Acids Research </w:t>
      </w:r>
      <w:r w:rsidRPr="00CD209B">
        <w:rPr>
          <w:rFonts w:asciiTheme="minorHAnsi" w:hAnsiTheme="minorHAnsi" w:cstheme="minorHAnsi"/>
          <w:b/>
          <w:bCs/>
        </w:rPr>
        <w:t>40</w:t>
      </w:r>
      <w:r w:rsidRPr="00CD209B">
        <w:rPr>
          <w:rFonts w:asciiTheme="minorHAnsi" w:hAnsiTheme="minorHAnsi" w:cstheme="minorHAnsi"/>
        </w:rPr>
        <w:t>, 2862–2868 (2012).</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23.</w:t>
      </w:r>
      <w:r w:rsidRPr="00CD209B">
        <w:rPr>
          <w:rFonts w:asciiTheme="minorHAnsi" w:hAnsiTheme="minorHAnsi" w:cstheme="minorHAnsi"/>
        </w:rPr>
        <w:tab/>
        <w:t xml:space="preserve">Maffeo, C., Yoo, J. &amp; Aksimentiev, A. De novo reconstruction of DNA origami structures through atomistic molecular dynamics simulation. </w:t>
      </w:r>
      <w:r w:rsidR="00B668F2" w:rsidRPr="00CD209B">
        <w:rPr>
          <w:rFonts w:asciiTheme="minorHAnsi" w:hAnsiTheme="minorHAnsi" w:cstheme="minorHAnsi"/>
          <w:i/>
          <w:iCs/>
        </w:rPr>
        <w:t xml:space="preserve">Nucleic Acids Research </w:t>
      </w:r>
      <w:r w:rsidRPr="00CD209B">
        <w:rPr>
          <w:rFonts w:asciiTheme="minorHAnsi" w:hAnsiTheme="minorHAnsi" w:cstheme="minorHAnsi"/>
          <w:b/>
          <w:bCs/>
        </w:rPr>
        <w:t>44</w:t>
      </w:r>
      <w:r w:rsidRPr="00CD209B">
        <w:rPr>
          <w:rFonts w:asciiTheme="minorHAnsi" w:hAnsiTheme="minorHAnsi" w:cstheme="minorHAnsi"/>
        </w:rPr>
        <w:t>, 3013–3019 (2016).</w:t>
      </w:r>
    </w:p>
    <w:p w:rsidR="0048041E" w:rsidRPr="00CD209B" w:rsidRDefault="0048041E" w:rsidP="00CD209B">
      <w:pPr>
        <w:pStyle w:val="Bibliography"/>
        <w:spacing w:after="0" w:line="240" w:lineRule="auto"/>
        <w:rPr>
          <w:rFonts w:asciiTheme="minorHAnsi" w:hAnsiTheme="minorHAnsi" w:cstheme="minorHAnsi"/>
          <w:lang w:val="sv-SE"/>
        </w:rPr>
      </w:pPr>
      <w:r w:rsidRPr="00CD209B">
        <w:rPr>
          <w:rFonts w:asciiTheme="minorHAnsi" w:hAnsiTheme="minorHAnsi" w:cstheme="minorHAnsi"/>
        </w:rPr>
        <w:lastRenderedPageBreak/>
        <w:t>24.</w:t>
      </w:r>
      <w:r w:rsidRPr="00CD209B">
        <w:rPr>
          <w:rFonts w:asciiTheme="minorHAnsi" w:hAnsiTheme="minorHAnsi" w:cstheme="minorHAnsi"/>
        </w:rPr>
        <w:tab/>
        <w:t xml:space="preserve">Kuzyk, A. </w:t>
      </w:r>
      <w:r w:rsidRPr="00CD209B">
        <w:rPr>
          <w:rFonts w:asciiTheme="minorHAnsi" w:hAnsiTheme="minorHAnsi" w:cstheme="minorHAnsi"/>
          <w:i/>
          <w:iCs/>
        </w:rPr>
        <w:t>et al.</w:t>
      </w:r>
      <w:r w:rsidRPr="00CD209B">
        <w:rPr>
          <w:rFonts w:asciiTheme="minorHAnsi" w:hAnsiTheme="minorHAnsi" w:cstheme="minorHAnsi"/>
        </w:rPr>
        <w:t xml:space="preserve"> Reconfigurable 3D plasmonic metamolecules. </w:t>
      </w:r>
      <w:r w:rsidRPr="00CD209B">
        <w:rPr>
          <w:rFonts w:asciiTheme="minorHAnsi" w:hAnsiTheme="minorHAnsi" w:cstheme="minorHAnsi"/>
          <w:i/>
          <w:iCs/>
          <w:lang w:val="sv-SE"/>
        </w:rPr>
        <w:t>Nature Materials</w:t>
      </w:r>
      <w:r w:rsidRPr="00CD209B">
        <w:rPr>
          <w:rFonts w:asciiTheme="minorHAnsi" w:hAnsiTheme="minorHAnsi" w:cstheme="minorHAnsi"/>
          <w:lang w:val="sv-SE"/>
        </w:rPr>
        <w:t xml:space="preserve"> </w:t>
      </w:r>
      <w:r w:rsidRPr="00CD209B">
        <w:rPr>
          <w:rFonts w:asciiTheme="minorHAnsi" w:hAnsiTheme="minorHAnsi" w:cstheme="minorHAnsi"/>
          <w:b/>
          <w:bCs/>
          <w:lang w:val="sv-SE"/>
        </w:rPr>
        <w:t>13</w:t>
      </w:r>
      <w:r w:rsidRPr="00CD209B">
        <w:rPr>
          <w:rFonts w:asciiTheme="minorHAnsi" w:hAnsiTheme="minorHAnsi" w:cstheme="minorHAnsi"/>
          <w:lang w:val="sv-SE"/>
        </w:rPr>
        <w:t>, 862–866 (2014).</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lang w:val="sv-SE"/>
        </w:rPr>
        <w:t>25.</w:t>
      </w:r>
      <w:r w:rsidRPr="00CD209B">
        <w:rPr>
          <w:rFonts w:asciiTheme="minorHAnsi" w:hAnsiTheme="minorHAnsi" w:cstheme="minorHAnsi"/>
          <w:lang w:val="sv-SE"/>
        </w:rPr>
        <w:tab/>
        <w:t xml:space="preserve">Kuzyk, A. </w:t>
      </w:r>
      <w:r w:rsidRPr="00CD209B">
        <w:rPr>
          <w:rFonts w:asciiTheme="minorHAnsi" w:hAnsiTheme="minorHAnsi" w:cstheme="minorHAnsi"/>
          <w:i/>
          <w:iCs/>
          <w:lang w:val="sv-SE"/>
        </w:rPr>
        <w:t>et al.</w:t>
      </w:r>
      <w:r w:rsidRPr="00CD209B">
        <w:rPr>
          <w:rFonts w:asciiTheme="minorHAnsi" w:hAnsiTheme="minorHAnsi" w:cstheme="minorHAnsi"/>
          <w:lang w:val="sv-SE"/>
        </w:rPr>
        <w:t xml:space="preserve"> </w:t>
      </w:r>
      <w:r w:rsidRPr="00CD209B">
        <w:rPr>
          <w:rFonts w:asciiTheme="minorHAnsi" w:hAnsiTheme="minorHAnsi" w:cstheme="minorHAnsi"/>
        </w:rPr>
        <w:t xml:space="preserve">A light-driven three-dimensional plasmonic nanosystem that translates molecular motion into reversible chiroptical function. </w:t>
      </w:r>
      <w:r w:rsidRPr="00CD209B">
        <w:rPr>
          <w:rFonts w:asciiTheme="minorHAnsi" w:hAnsiTheme="minorHAnsi" w:cstheme="minorHAnsi"/>
          <w:i/>
          <w:iCs/>
        </w:rPr>
        <w:t>Nature Communications</w:t>
      </w:r>
      <w:r w:rsidRPr="00CD209B">
        <w:rPr>
          <w:rFonts w:asciiTheme="minorHAnsi" w:hAnsiTheme="minorHAnsi" w:cstheme="minorHAnsi"/>
        </w:rPr>
        <w:t xml:space="preserve"> </w:t>
      </w:r>
      <w:r w:rsidRPr="00CD209B">
        <w:rPr>
          <w:rFonts w:asciiTheme="minorHAnsi" w:hAnsiTheme="minorHAnsi" w:cstheme="minorHAnsi"/>
          <w:b/>
          <w:bCs/>
        </w:rPr>
        <w:t>7</w:t>
      </w:r>
      <w:r w:rsidRPr="00CD209B">
        <w:rPr>
          <w:rFonts w:asciiTheme="minorHAnsi" w:hAnsiTheme="minorHAnsi" w:cstheme="minorHAnsi"/>
        </w:rPr>
        <w:t>, 10591 (2016).</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26.</w:t>
      </w:r>
      <w:r w:rsidRPr="00CD209B">
        <w:rPr>
          <w:rFonts w:asciiTheme="minorHAnsi" w:hAnsiTheme="minorHAnsi" w:cstheme="minorHAnsi"/>
        </w:rPr>
        <w:tab/>
        <w:t xml:space="preserve">Kuzyk, A., Urban, M. J., Idili, A., Ricci, F. &amp; Liu, N. Selective control of reconfigurable chiral plasmonic metamolecules. </w:t>
      </w:r>
      <w:r w:rsidRPr="00CD209B">
        <w:rPr>
          <w:rFonts w:asciiTheme="minorHAnsi" w:hAnsiTheme="minorHAnsi" w:cstheme="minorHAnsi"/>
          <w:i/>
          <w:iCs/>
        </w:rPr>
        <w:t>Science Advances</w:t>
      </w:r>
      <w:r w:rsidRPr="00CD209B">
        <w:rPr>
          <w:rFonts w:asciiTheme="minorHAnsi" w:hAnsiTheme="minorHAnsi" w:cstheme="minorHAnsi"/>
        </w:rPr>
        <w:t xml:space="preserve"> </w:t>
      </w:r>
      <w:r w:rsidRPr="00CD209B">
        <w:rPr>
          <w:rFonts w:asciiTheme="minorHAnsi" w:hAnsiTheme="minorHAnsi" w:cstheme="minorHAnsi"/>
          <w:b/>
          <w:bCs/>
        </w:rPr>
        <w:t>3</w:t>
      </w:r>
      <w:r w:rsidRPr="00CD209B">
        <w:rPr>
          <w:rFonts w:asciiTheme="minorHAnsi" w:hAnsiTheme="minorHAnsi" w:cstheme="minorHAnsi"/>
        </w:rPr>
        <w:t>, e1602803 (2017).</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27.</w:t>
      </w:r>
      <w:r w:rsidRPr="00CD209B">
        <w:rPr>
          <w:rFonts w:asciiTheme="minorHAnsi" w:hAnsiTheme="minorHAnsi" w:cstheme="minorHAnsi"/>
        </w:rPr>
        <w:tab/>
        <w:t xml:space="preserve">Gerling, T., Wagenbauer, K. F., Neuner, A. M. &amp; Dietz, H. Dynamic DNA devices and assemblies formed by shape-complementary, non–base pairing 3D components. </w:t>
      </w:r>
      <w:r w:rsidRPr="00CD209B">
        <w:rPr>
          <w:rFonts w:asciiTheme="minorHAnsi" w:hAnsiTheme="minorHAnsi" w:cstheme="minorHAnsi"/>
          <w:i/>
          <w:iCs/>
        </w:rPr>
        <w:t>Science</w:t>
      </w:r>
      <w:r w:rsidRPr="00CD209B">
        <w:rPr>
          <w:rFonts w:asciiTheme="minorHAnsi" w:hAnsiTheme="minorHAnsi" w:cstheme="minorHAnsi"/>
        </w:rPr>
        <w:t xml:space="preserve"> </w:t>
      </w:r>
      <w:r w:rsidRPr="00CD209B">
        <w:rPr>
          <w:rFonts w:asciiTheme="minorHAnsi" w:hAnsiTheme="minorHAnsi" w:cstheme="minorHAnsi"/>
          <w:b/>
          <w:bCs/>
        </w:rPr>
        <w:t>347</w:t>
      </w:r>
      <w:r w:rsidRPr="00CD209B">
        <w:rPr>
          <w:rFonts w:asciiTheme="minorHAnsi" w:hAnsiTheme="minorHAnsi" w:cstheme="minorHAnsi"/>
        </w:rPr>
        <w:t>, 1446–1452 (2015).</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28.</w:t>
      </w:r>
      <w:r w:rsidRPr="00CD209B">
        <w:rPr>
          <w:rFonts w:asciiTheme="minorHAnsi" w:hAnsiTheme="minorHAnsi" w:cstheme="minorHAnsi"/>
        </w:rPr>
        <w:tab/>
        <w:t xml:space="preserve">Zhou, C., Duan, X. &amp; Liu, N. DNA-Nanotechnology-Enabled Chiral Plasmonics: From Static to Dynamic. </w:t>
      </w:r>
      <w:r w:rsidR="00B668F2" w:rsidRPr="00CD209B">
        <w:rPr>
          <w:rFonts w:asciiTheme="minorHAnsi" w:hAnsiTheme="minorHAnsi" w:cstheme="minorHAnsi"/>
          <w:i/>
          <w:iCs/>
        </w:rPr>
        <w:t xml:space="preserve">Accounts of Chemical Research </w:t>
      </w:r>
      <w:r w:rsidRPr="00CD209B">
        <w:rPr>
          <w:rFonts w:asciiTheme="minorHAnsi" w:hAnsiTheme="minorHAnsi" w:cstheme="minorHAnsi"/>
          <w:b/>
          <w:bCs/>
        </w:rPr>
        <w:t>50</w:t>
      </w:r>
      <w:r w:rsidRPr="00CD209B">
        <w:rPr>
          <w:rFonts w:asciiTheme="minorHAnsi" w:hAnsiTheme="minorHAnsi" w:cstheme="minorHAnsi"/>
        </w:rPr>
        <w:t>, 2906–2914 (2017).</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29.</w:t>
      </w:r>
      <w:r w:rsidRPr="00CD209B">
        <w:rPr>
          <w:rFonts w:asciiTheme="minorHAnsi" w:hAnsiTheme="minorHAnsi" w:cstheme="minorHAnsi"/>
        </w:rPr>
        <w:tab/>
        <w:t xml:space="preserve">Ijäs, H. </w:t>
      </w:r>
      <w:r w:rsidRPr="00CD209B">
        <w:rPr>
          <w:rFonts w:asciiTheme="minorHAnsi" w:hAnsiTheme="minorHAnsi" w:cstheme="minorHAnsi"/>
          <w:i/>
          <w:iCs/>
        </w:rPr>
        <w:t>et al.</w:t>
      </w:r>
      <w:r w:rsidRPr="00CD209B">
        <w:rPr>
          <w:rFonts w:asciiTheme="minorHAnsi" w:hAnsiTheme="minorHAnsi" w:cstheme="minorHAnsi"/>
        </w:rPr>
        <w:t xml:space="preserve"> Dynamic DNA Origami Devices: from Strand-Displacement Reactions to External-Stimuli Responsive Systems. </w:t>
      </w:r>
      <w:r w:rsidRPr="00CD209B">
        <w:rPr>
          <w:rFonts w:asciiTheme="minorHAnsi" w:hAnsiTheme="minorHAnsi" w:cstheme="minorHAnsi"/>
          <w:i/>
          <w:iCs/>
        </w:rPr>
        <w:t>International Journal of Molecular Sciences</w:t>
      </w:r>
      <w:r w:rsidRPr="00CD209B">
        <w:rPr>
          <w:rFonts w:asciiTheme="minorHAnsi" w:hAnsiTheme="minorHAnsi" w:cstheme="minorHAnsi"/>
        </w:rPr>
        <w:t xml:space="preserve"> </w:t>
      </w:r>
      <w:r w:rsidRPr="00CD209B">
        <w:rPr>
          <w:rFonts w:asciiTheme="minorHAnsi" w:hAnsiTheme="minorHAnsi" w:cstheme="minorHAnsi"/>
          <w:b/>
          <w:bCs/>
        </w:rPr>
        <w:t>19</w:t>
      </w:r>
      <w:r w:rsidRPr="00CD209B">
        <w:rPr>
          <w:rFonts w:asciiTheme="minorHAnsi" w:hAnsiTheme="minorHAnsi" w:cstheme="minorHAnsi"/>
        </w:rPr>
        <w:t>, 2114 (2018).</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30.</w:t>
      </w:r>
      <w:r w:rsidRPr="00CD209B">
        <w:rPr>
          <w:rFonts w:asciiTheme="minorHAnsi" w:hAnsiTheme="minorHAnsi" w:cstheme="minorHAnsi"/>
        </w:rPr>
        <w:tab/>
        <w:t xml:space="preserve">Lan, X. </w:t>
      </w:r>
      <w:r w:rsidRPr="00CD209B">
        <w:rPr>
          <w:rFonts w:asciiTheme="minorHAnsi" w:hAnsiTheme="minorHAnsi" w:cstheme="minorHAnsi"/>
          <w:i/>
          <w:iCs/>
        </w:rPr>
        <w:t>et al.</w:t>
      </w:r>
      <w:r w:rsidRPr="00CD209B">
        <w:rPr>
          <w:rFonts w:asciiTheme="minorHAnsi" w:hAnsiTheme="minorHAnsi" w:cstheme="minorHAnsi"/>
        </w:rPr>
        <w:t xml:space="preserve"> DNA-Guided Plasmonic Helix with Switchable Chirality. </w:t>
      </w:r>
      <w:r w:rsidR="00B668F2" w:rsidRPr="00CD209B">
        <w:rPr>
          <w:rFonts w:asciiTheme="minorHAnsi" w:hAnsiTheme="minorHAnsi" w:cstheme="minorHAnsi"/>
          <w:i/>
          <w:iCs/>
        </w:rPr>
        <w:t>Journal of the American Chemical Society</w:t>
      </w:r>
      <w:r w:rsidRPr="00CD209B">
        <w:rPr>
          <w:rFonts w:asciiTheme="minorHAnsi" w:hAnsiTheme="minorHAnsi" w:cstheme="minorHAnsi"/>
        </w:rPr>
        <w:t xml:space="preserve"> </w:t>
      </w:r>
      <w:r w:rsidRPr="00CD209B">
        <w:rPr>
          <w:rFonts w:asciiTheme="minorHAnsi" w:hAnsiTheme="minorHAnsi" w:cstheme="minorHAnsi"/>
          <w:b/>
          <w:bCs/>
        </w:rPr>
        <w:t>140</w:t>
      </w:r>
      <w:r w:rsidRPr="00CD209B">
        <w:rPr>
          <w:rFonts w:asciiTheme="minorHAnsi" w:hAnsiTheme="minorHAnsi" w:cstheme="minorHAnsi"/>
        </w:rPr>
        <w:t>, 11763–11770 (2018).</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31.</w:t>
      </w:r>
      <w:r w:rsidRPr="00CD209B">
        <w:rPr>
          <w:rFonts w:asciiTheme="minorHAnsi" w:hAnsiTheme="minorHAnsi" w:cstheme="minorHAnsi"/>
        </w:rPr>
        <w:tab/>
        <w:t xml:space="preserve">Funck, T., Nicoli, F., Kuzyk, A. &amp; Liedl, T. Sensing Picomolar Concentrations of RNA Using Switchable Plasmonic Chirality. </w:t>
      </w:r>
      <w:r w:rsidRPr="00CD209B">
        <w:rPr>
          <w:rFonts w:asciiTheme="minorHAnsi" w:hAnsiTheme="minorHAnsi" w:cstheme="minorHAnsi"/>
          <w:i/>
          <w:iCs/>
        </w:rPr>
        <w:t>Angewandte Chemie International Edition</w:t>
      </w:r>
      <w:r w:rsidRPr="00CD209B">
        <w:rPr>
          <w:rFonts w:asciiTheme="minorHAnsi" w:hAnsiTheme="minorHAnsi" w:cstheme="minorHAnsi"/>
        </w:rPr>
        <w:t xml:space="preserve"> </w:t>
      </w:r>
      <w:r w:rsidRPr="00CD209B">
        <w:rPr>
          <w:rFonts w:asciiTheme="minorHAnsi" w:hAnsiTheme="minorHAnsi" w:cstheme="minorHAnsi"/>
          <w:b/>
          <w:bCs/>
        </w:rPr>
        <w:t>57</w:t>
      </w:r>
      <w:r w:rsidRPr="00CD209B">
        <w:rPr>
          <w:rFonts w:asciiTheme="minorHAnsi" w:hAnsiTheme="minorHAnsi" w:cstheme="minorHAnsi"/>
        </w:rPr>
        <w:t>, 13495–13498 (2018).</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32.</w:t>
      </w:r>
      <w:r w:rsidRPr="00CD209B">
        <w:rPr>
          <w:rFonts w:asciiTheme="minorHAnsi" w:hAnsiTheme="minorHAnsi" w:cstheme="minorHAnsi"/>
        </w:rPr>
        <w:tab/>
        <w:t xml:space="preserve">Zhou, C., Xin, L., Duan, X., Urban, M. J. &amp; Liu, N. Dynamic Plasmonic System That Responds to Thermal and Aptamer-Target Regulations. </w:t>
      </w:r>
      <w:r w:rsidRPr="00CD209B">
        <w:rPr>
          <w:rFonts w:asciiTheme="minorHAnsi" w:hAnsiTheme="minorHAnsi" w:cstheme="minorHAnsi"/>
          <w:i/>
          <w:iCs/>
        </w:rPr>
        <w:t>Nano Letters</w:t>
      </w:r>
      <w:r w:rsidRPr="00CD209B">
        <w:rPr>
          <w:rFonts w:asciiTheme="minorHAnsi" w:hAnsiTheme="minorHAnsi" w:cstheme="minorHAnsi"/>
        </w:rPr>
        <w:t xml:space="preserve"> </w:t>
      </w:r>
      <w:r w:rsidRPr="00CD209B">
        <w:rPr>
          <w:rFonts w:asciiTheme="minorHAnsi" w:hAnsiTheme="minorHAnsi" w:cstheme="minorHAnsi"/>
          <w:b/>
          <w:bCs/>
        </w:rPr>
        <w:t>18</w:t>
      </w:r>
      <w:r w:rsidRPr="00CD209B">
        <w:rPr>
          <w:rFonts w:asciiTheme="minorHAnsi" w:hAnsiTheme="minorHAnsi" w:cstheme="minorHAnsi"/>
        </w:rPr>
        <w:t>, 7395–7399 (2018).</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33.</w:t>
      </w:r>
      <w:r w:rsidRPr="00CD209B">
        <w:rPr>
          <w:rFonts w:asciiTheme="minorHAnsi" w:hAnsiTheme="minorHAnsi" w:cstheme="minorHAnsi"/>
        </w:rPr>
        <w:tab/>
        <w:t xml:space="preserve">Zhan, P. </w:t>
      </w:r>
      <w:r w:rsidRPr="00CD209B">
        <w:rPr>
          <w:rFonts w:asciiTheme="minorHAnsi" w:hAnsiTheme="minorHAnsi" w:cstheme="minorHAnsi"/>
          <w:i/>
          <w:iCs/>
        </w:rPr>
        <w:t>et al.</w:t>
      </w:r>
      <w:r w:rsidRPr="00CD209B">
        <w:rPr>
          <w:rFonts w:asciiTheme="minorHAnsi" w:hAnsiTheme="minorHAnsi" w:cstheme="minorHAnsi"/>
        </w:rPr>
        <w:t xml:space="preserve"> Reconfigurable Three-Dimensional Gold Nanorod Plasmonic Nanostructures Organized on DNA Origami Tripod. </w:t>
      </w:r>
      <w:r w:rsidRPr="00CD209B">
        <w:rPr>
          <w:rFonts w:asciiTheme="minorHAnsi" w:hAnsiTheme="minorHAnsi" w:cstheme="minorHAnsi"/>
          <w:i/>
          <w:iCs/>
        </w:rPr>
        <w:t>ACS Nano</w:t>
      </w:r>
      <w:r w:rsidRPr="00CD209B">
        <w:rPr>
          <w:rFonts w:asciiTheme="minorHAnsi" w:hAnsiTheme="minorHAnsi" w:cstheme="minorHAnsi"/>
        </w:rPr>
        <w:t xml:space="preserve"> </w:t>
      </w:r>
      <w:r w:rsidRPr="00CD209B">
        <w:rPr>
          <w:rFonts w:asciiTheme="minorHAnsi" w:hAnsiTheme="minorHAnsi" w:cstheme="minorHAnsi"/>
          <w:b/>
          <w:bCs/>
        </w:rPr>
        <w:t>11</w:t>
      </w:r>
      <w:r w:rsidRPr="00CD209B">
        <w:rPr>
          <w:rFonts w:asciiTheme="minorHAnsi" w:hAnsiTheme="minorHAnsi" w:cstheme="minorHAnsi"/>
        </w:rPr>
        <w:t>, 1172–1179 (2017).</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34.</w:t>
      </w:r>
      <w:r w:rsidRPr="00CD209B">
        <w:rPr>
          <w:rFonts w:asciiTheme="minorHAnsi" w:hAnsiTheme="minorHAnsi" w:cstheme="minorHAnsi"/>
        </w:rPr>
        <w:tab/>
        <w:t xml:space="preserve">Ma, W. </w:t>
      </w:r>
      <w:r w:rsidRPr="00CD209B">
        <w:rPr>
          <w:rFonts w:asciiTheme="minorHAnsi" w:hAnsiTheme="minorHAnsi" w:cstheme="minorHAnsi"/>
          <w:i/>
          <w:iCs/>
        </w:rPr>
        <w:t>et al.</w:t>
      </w:r>
      <w:r w:rsidRPr="00CD209B">
        <w:rPr>
          <w:rFonts w:asciiTheme="minorHAnsi" w:hAnsiTheme="minorHAnsi" w:cstheme="minorHAnsi"/>
        </w:rPr>
        <w:t xml:space="preserve"> Attomolar DNA detection with chiral nanorod assemblies. </w:t>
      </w:r>
      <w:r w:rsidRPr="00CD209B">
        <w:rPr>
          <w:rFonts w:asciiTheme="minorHAnsi" w:hAnsiTheme="minorHAnsi" w:cstheme="minorHAnsi"/>
          <w:i/>
          <w:iCs/>
        </w:rPr>
        <w:t>Nature Communications</w:t>
      </w:r>
      <w:r w:rsidRPr="00CD209B">
        <w:rPr>
          <w:rFonts w:asciiTheme="minorHAnsi" w:hAnsiTheme="minorHAnsi" w:cstheme="minorHAnsi"/>
        </w:rPr>
        <w:t xml:space="preserve"> </w:t>
      </w:r>
      <w:r w:rsidRPr="00CD209B">
        <w:rPr>
          <w:rFonts w:asciiTheme="minorHAnsi" w:hAnsiTheme="minorHAnsi" w:cstheme="minorHAnsi"/>
          <w:b/>
          <w:bCs/>
        </w:rPr>
        <w:t>4</w:t>
      </w:r>
      <w:r w:rsidRPr="00CD209B">
        <w:rPr>
          <w:rFonts w:asciiTheme="minorHAnsi" w:hAnsiTheme="minorHAnsi" w:cstheme="minorHAnsi"/>
        </w:rPr>
        <w:t>, 2689 (2013).</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35.</w:t>
      </w:r>
      <w:r w:rsidRPr="00CD209B">
        <w:rPr>
          <w:rFonts w:asciiTheme="minorHAnsi" w:hAnsiTheme="minorHAnsi" w:cstheme="minorHAnsi"/>
        </w:rPr>
        <w:tab/>
        <w:t xml:space="preserve">Ma, W. </w:t>
      </w:r>
      <w:r w:rsidRPr="00CD209B">
        <w:rPr>
          <w:rFonts w:asciiTheme="minorHAnsi" w:hAnsiTheme="minorHAnsi" w:cstheme="minorHAnsi"/>
          <w:i/>
          <w:iCs/>
        </w:rPr>
        <w:t>et al.</w:t>
      </w:r>
      <w:r w:rsidRPr="00CD209B">
        <w:rPr>
          <w:rFonts w:asciiTheme="minorHAnsi" w:hAnsiTheme="minorHAnsi" w:cstheme="minorHAnsi"/>
        </w:rPr>
        <w:t xml:space="preserve"> Chiral plasmonics of self-assembled nanorod dimers. </w:t>
      </w:r>
      <w:r w:rsidRPr="00CD209B">
        <w:rPr>
          <w:rFonts w:asciiTheme="minorHAnsi" w:hAnsiTheme="minorHAnsi" w:cstheme="minorHAnsi"/>
          <w:i/>
          <w:iCs/>
        </w:rPr>
        <w:t>Scientific Reports</w:t>
      </w:r>
      <w:r w:rsidRPr="00CD209B">
        <w:rPr>
          <w:rFonts w:asciiTheme="minorHAnsi" w:hAnsiTheme="minorHAnsi" w:cstheme="minorHAnsi"/>
        </w:rPr>
        <w:t xml:space="preserve"> </w:t>
      </w:r>
      <w:r w:rsidRPr="00CD209B">
        <w:rPr>
          <w:rFonts w:asciiTheme="minorHAnsi" w:hAnsiTheme="minorHAnsi" w:cstheme="minorHAnsi"/>
          <w:b/>
          <w:bCs/>
        </w:rPr>
        <w:t>3</w:t>
      </w:r>
      <w:r w:rsidRPr="00CD209B">
        <w:rPr>
          <w:rFonts w:asciiTheme="minorHAnsi" w:hAnsiTheme="minorHAnsi" w:cstheme="minorHAnsi"/>
        </w:rPr>
        <w:t>, 1934 (2013).</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36.</w:t>
      </w:r>
      <w:r w:rsidRPr="00CD209B">
        <w:rPr>
          <w:rFonts w:asciiTheme="minorHAnsi" w:hAnsiTheme="minorHAnsi" w:cstheme="minorHAnsi"/>
        </w:rPr>
        <w:tab/>
        <w:t xml:space="preserve">Guerrero‐Martínez, A. </w:t>
      </w:r>
      <w:r w:rsidRPr="00CD209B">
        <w:rPr>
          <w:rFonts w:asciiTheme="minorHAnsi" w:hAnsiTheme="minorHAnsi" w:cstheme="minorHAnsi"/>
          <w:i/>
          <w:iCs/>
        </w:rPr>
        <w:t>et al.</w:t>
      </w:r>
      <w:r w:rsidRPr="00CD209B">
        <w:rPr>
          <w:rFonts w:asciiTheme="minorHAnsi" w:hAnsiTheme="minorHAnsi" w:cstheme="minorHAnsi"/>
        </w:rPr>
        <w:t xml:space="preserve"> Intense Optical Activity from Three-Dimensional Chiral Ordering of Plasmonic Nanoantennas. </w:t>
      </w:r>
      <w:r w:rsidRPr="00CD209B">
        <w:rPr>
          <w:rFonts w:asciiTheme="minorHAnsi" w:hAnsiTheme="minorHAnsi" w:cstheme="minorHAnsi"/>
          <w:i/>
          <w:iCs/>
        </w:rPr>
        <w:t>Angewandte Chemie International Edition</w:t>
      </w:r>
      <w:r w:rsidRPr="00CD209B">
        <w:rPr>
          <w:rFonts w:asciiTheme="minorHAnsi" w:hAnsiTheme="minorHAnsi" w:cstheme="minorHAnsi"/>
        </w:rPr>
        <w:t xml:space="preserve"> </w:t>
      </w:r>
      <w:r w:rsidRPr="00CD209B">
        <w:rPr>
          <w:rFonts w:asciiTheme="minorHAnsi" w:hAnsiTheme="minorHAnsi" w:cstheme="minorHAnsi"/>
          <w:b/>
          <w:bCs/>
        </w:rPr>
        <w:t>50</w:t>
      </w:r>
      <w:r w:rsidRPr="00CD209B">
        <w:rPr>
          <w:rFonts w:asciiTheme="minorHAnsi" w:hAnsiTheme="minorHAnsi" w:cstheme="minorHAnsi"/>
        </w:rPr>
        <w:t>, 5499–5503 (2011).</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37.</w:t>
      </w:r>
      <w:r w:rsidRPr="00CD209B">
        <w:rPr>
          <w:rFonts w:asciiTheme="minorHAnsi" w:hAnsiTheme="minorHAnsi" w:cstheme="minorHAnsi"/>
        </w:rPr>
        <w:tab/>
        <w:t xml:space="preserve">Kumar, J. </w:t>
      </w:r>
      <w:r w:rsidRPr="00CD209B">
        <w:rPr>
          <w:rFonts w:asciiTheme="minorHAnsi" w:hAnsiTheme="minorHAnsi" w:cstheme="minorHAnsi"/>
          <w:i/>
          <w:iCs/>
        </w:rPr>
        <w:t>et al.</w:t>
      </w:r>
      <w:r w:rsidRPr="00CD209B">
        <w:rPr>
          <w:rFonts w:asciiTheme="minorHAnsi" w:hAnsiTheme="minorHAnsi" w:cstheme="minorHAnsi"/>
        </w:rPr>
        <w:t xml:space="preserve"> Detection of amyloid fibrils in Parkinson’s disease using plasmonic chirality. </w:t>
      </w:r>
      <w:r w:rsidR="00B668F2" w:rsidRPr="00CD209B">
        <w:rPr>
          <w:rFonts w:asciiTheme="minorHAnsi" w:hAnsiTheme="minorHAnsi" w:cstheme="minorHAnsi"/>
          <w:i/>
          <w:iCs/>
        </w:rPr>
        <w:t>Proceedings of the National Academy of Sciences</w:t>
      </w:r>
      <w:r w:rsidRPr="00CD209B">
        <w:rPr>
          <w:rFonts w:asciiTheme="minorHAnsi" w:hAnsiTheme="minorHAnsi" w:cstheme="minorHAnsi"/>
        </w:rPr>
        <w:t xml:space="preserve"> </w:t>
      </w:r>
      <w:r w:rsidRPr="00CD209B">
        <w:rPr>
          <w:rFonts w:asciiTheme="minorHAnsi" w:hAnsiTheme="minorHAnsi" w:cstheme="minorHAnsi"/>
          <w:b/>
          <w:bCs/>
        </w:rPr>
        <w:t>115</w:t>
      </w:r>
      <w:r w:rsidRPr="00CD209B">
        <w:rPr>
          <w:rFonts w:asciiTheme="minorHAnsi" w:hAnsiTheme="minorHAnsi" w:cstheme="minorHAnsi"/>
        </w:rPr>
        <w:t>, 3225–3230 (2018).</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38.</w:t>
      </w:r>
      <w:r w:rsidRPr="00CD209B">
        <w:rPr>
          <w:rFonts w:asciiTheme="minorHAnsi" w:hAnsiTheme="minorHAnsi" w:cstheme="minorHAnsi"/>
        </w:rPr>
        <w:tab/>
        <w:t xml:space="preserve">Stahl, E., Martin, T. G., Praetorius, F. &amp; Dietz, H. Facile and Scalable Preparation of Pure and Dense DNA Origami Solutions. </w:t>
      </w:r>
      <w:r w:rsidR="00B668F2" w:rsidRPr="00CD209B">
        <w:rPr>
          <w:rFonts w:asciiTheme="minorHAnsi" w:hAnsiTheme="minorHAnsi" w:cstheme="minorHAnsi"/>
          <w:i/>
          <w:iCs/>
        </w:rPr>
        <w:t xml:space="preserve">Angewandte Chemie International Edition </w:t>
      </w:r>
      <w:del w:id="154" w:author="Author" w:date="2018-11-30T11:39:00Z">
        <w:r w:rsidR="00B668F2" w:rsidRPr="00CD209B" w:rsidDel="00B22606">
          <w:rPr>
            <w:rFonts w:asciiTheme="minorHAnsi" w:hAnsiTheme="minorHAnsi" w:cstheme="minorHAnsi"/>
            <w:i/>
            <w:iCs/>
          </w:rPr>
          <w:delText>50</w:delText>
        </w:r>
        <w:r w:rsidRPr="00CD209B" w:rsidDel="00B22606">
          <w:rPr>
            <w:rFonts w:asciiTheme="minorHAnsi" w:hAnsiTheme="minorHAnsi" w:cstheme="minorHAnsi"/>
            <w:i/>
            <w:iCs/>
          </w:rPr>
          <w:delText>.</w:delText>
        </w:r>
      </w:del>
      <w:r w:rsidRPr="00CD209B">
        <w:rPr>
          <w:rFonts w:asciiTheme="minorHAnsi" w:hAnsiTheme="minorHAnsi" w:cstheme="minorHAnsi"/>
        </w:rPr>
        <w:t xml:space="preserve"> </w:t>
      </w:r>
      <w:r w:rsidRPr="00CD209B">
        <w:rPr>
          <w:rFonts w:asciiTheme="minorHAnsi" w:hAnsiTheme="minorHAnsi" w:cstheme="minorHAnsi"/>
          <w:b/>
          <w:bCs/>
        </w:rPr>
        <w:t>53</w:t>
      </w:r>
      <w:r w:rsidRPr="00CD209B">
        <w:rPr>
          <w:rFonts w:asciiTheme="minorHAnsi" w:hAnsiTheme="minorHAnsi" w:cstheme="minorHAnsi"/>
        </w:rPr>
        <w:t>, 12735–12740 (2014).</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39.</w:t>
      </w:r>
      <w:r w:rsidRPr="00CD209B">
        <w:rPr>
          <w:rFonts w:asciiTheme="minorHAnsi" w:hAnsiTheme="minorHAnsi" w:cstheme="minorHAnsi"/>
        </w:rPr>
        <w:tab/>
        <w:t xml:space="preserve">Shaw, A., Benson, E. &amp; Högberg, B. Purification of Functionalized DNA Origami Nanostructures. </w:t>
      </w:r>
      <w:r w:rsidRPr="00CD209B">
        <w:rPr>
          <w:rFonts w:asciiTheme="minorHAnsi" w:hAnsiTheme="minorHAnsi" w:cstheme="minorHAnsi"/>
          <w:i/>
          <w:iCs/>
        </w:rPr>
        <w:t>ACS Nano</w:t>
      </w:r>
      <w:r w:rsidRPr="00CD209B">
        <w:rPr>
          <w:rFonts w:asciiTheme="minorHAnsi" w:hAnsiTheme="minorHAnsi" w:cstheme="minorHAnsi"/>
        </w:rPr>
        <w:t xml:space="preserve"> </w:t>
      </w:r>
      <w:r w:rsidRPr="00CD209B">
        <w:rPr>
          <w:rFonts w:asciiTheme="minorHAnsi" w:hAnsiTheme="minorHAnsi" w:cstheme="minorHAnsi"/>
          <w:b/>
          <w:bCs/>
        </w:rPr>
        <w:t>9</w:t>
      </w:r>
      <w:r w:rsidRPr="00CD209B">
        <w:rPr>
          <w:rFonts w:asciiTheme="minorHAnsi" w:hAnsiTheme="minorHAnsi" w:cstheme="minorHAnsi"/>
        </w:rPr>
        <w:t>, 4968–4975 (2015).</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40.</w:t>
      </w:r>
      <w:r w:rsidRPr="00CD209B">
        <w:rPr>
          <w:rFonts w:asciiTheme="minorHAnsi" w:hAnsiTheme="minorHAnsi" w:cstheme="minorHAnsi"/>
        </w:rPr>
        <w:tab/>
        <w:t xml:space="preserve">Ye, X. </w:t>
      </w:r>
      <w:r w:rsidRPr="00CD209B">
        <w:rPr>
          <w:rFonts w:asciiTheme="minorHAnsi" w:hAnsiTheme="minorHAnsi" w:cstheme="minorHAnsi"/>
          <w:i/>
          <w:iCs/>
        </w:rPr>
        <w:t>et al.</w:t>
      </w:r>
      <w:r w:rsidRPr="00CD209B">
        <w:rPr>
          <w:rFonts w:asciiTheme="minorHAnsi" w:hAnsiTheme="minorHAnsi" w:cstheme="minorHAnsi"/>
        </w:rPr>
        <w:t xml:space="preserve"> Improved Size-Tunable Synthesis of Monodisperse Gold Nanorods through the Use of Aromatic Additives. </w:t>
      </w:r>
      <w:r w:rsidRPr="00CD209B">
        <w:rPr>
          <w:rFonts w:asciiTheme="minorHAnsi" w:hAnsiTheme="minorHAnsi" w:cstheme="minorHAnsi"/>
          <w:i/>
          <w:iCs/>
        </w:rPr>
        <w:t>ACS Nano</w:t>
      </w:r>
      <w:r w:rsidRPr="00CD209B">
        <w:rPr>
          <w:rFonts w:asciiTheme="minorHAnsi" w:hAnsiTheme="minorHAnsi" w:cstheme="minorHAnsi"/>
        </w:rPr>
        <w:t xml:space="preserve"> </w:t>
      </w:r>
      <w:r w:rsidRPr="00CD209B">
        <w:rPr>
          <w:rFonts w:asciiTheme="minorHAnsi" w:hAnsiTheme="minorHAnsi" w:cstheme="minorHAnsi"/>
          <w:b/>
          <w:bCs/>
        </w:rPr>
        <w:t>6</w:t>
      </w:r>
      <w:r w:rsidRPr="00CD209B">
        <w:rPr>
          <w:rFonts w:asciiTheme="minorHAnsi" w:hAnsiTheme="minorHAnsi" w:cstheme="minorHAnsi"/>
        </w:rPr>
        <w:t>, 2804–2817 (2012).</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41.</w:t>
      </w:r>
      <w:r w:rsidRPr="00CD209B">
        <w:rPr>
          <w:rFonts w:asciiTheme="minorHAnsi" w:hAnsiTheme="minorHAnsi" w:cstheme="minorHAnsi"/>
        </w:rPr>
        <w:tab/>
        <w:t xml:space="preserve">Near, R. D., Hayden, S. C., Hunter, R. E., Thackston, D. &amp; El-Sayed, M. A. Rapid and Efficient Prediction of Optical Extinction Coefficients for Gold Nanospheres and Gold Nanorods. </w:t>
      </w:r>
      <w:r w:rsidR="00B668F2" w:rsidRPr="00CD209B">
        <w:rPr>
          <w:rFonts w:asciiTheme="minorHAnsi" w:hAnsiTheme="minorHAnsi" w:cstheme="minorHAnsi"/>
          <w:i/>
          <w:iCs/>
        </w:rPr>
        <w:t xml:space="preserve">The Journal of Physical Chemistry </w:t>
      </w:r>
      <w:r w:rsidRPr="00CD209B">
        <w:rPr>
          <w:rFonts w:asciiTheme="minorHAnsi" w:hAnsiTheme="minorHAnsi" w:cstheme="minorHAnsi"/>
          <w:i/>
          <w:iCs/>
        </w:rPr>
        <w:t>C</w:t>
      </w:r>
      <w:r w:rsidRPr="00CD209B">
        <w:rPr>
          <w:rFonts w:asciiTheme="minorHAnsi" w:hAnsiTheme="minorHAnsi" w:cstheme="minorHAnsi"/>
        </w:rPr>
        <w:t xml:space="preserve"> </w:t>
      </w:r>
      <w:r w:rsidRPr="00CD209B">
        <w:rPr>
          <w:rFonts w:asciiTheme="minorHAnsi" w:hAnsiTheme="minorHAnsi" w:cstheme="minorHAnsi"/>
          <w:b/>
          <w:bCs/>
        </w:rPr>
        <w:t>117</w:t>
      </w:r>
      <w:r w:rsidRPr="00CD209B">
        <w:rPr>
          <w:rFonts w:asciiTheme="minorHAnsi" w:hAnsiTheme="minorHAnsi" w:cstheme="minorHAnsi"/>
        </w:rPr>
        <w:t>, 23950–23955 (2013).</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42.</w:t>
      </w:r>
      <w:r w:rsidRPr="00CD209B">
        <w:rPr>
          <w:rFonts w:asciiTheme="minorHAnsi" w:hAnsiTheme="minorHAnsi" w:cstheme="minorHAnsi"/>
        </w:rPr>
        <w:tab/>
        <w:t xml:space="preserve">Shi, D., Song, C., Jiang, Q., Wang, Z.-G. &amp; Ding, B. A facile and efficient method to modify gold nanorods with thiolated DNA at a low pH value. </w:t>
      </w:r>
      <w:r w:rsidR="00B668F2" w:rsidRPr="00CD209B">
        <w:rPr>
          <w:rFonts w:asciiTheme="minorHAnsi" w:hAnsiTheme="minorHAnsi" w:cstheme="minorHAnsi"/>
          <w:i/>
          <w:iCs/>
        </w:rPr>
        <w:t>Chemical Communications</w:t>
      </w:r>
      <w:r w:rsidRPr="00CD209B">
        <w:rPr>
          <w:rFonts w:asciiTheme="minorHAnsi" w:hAnsiTheme="minorHAnsi" w:cstheme="minorHAnsi"/>
          <w:i/>
          <w:iCs/>
        </w:rPr>
        <w:t>.</w:t>
      </w:r>
      <w:r w:rsidRPr="00CD209B">
        <w:rPr>
          <w:rFonts w:asciiTheme="minorHAnsi" w:hAnsiTheme="minorHAnsi" w:cstheme="minorHAnsi"/>
        </w:rPr>
        <w:t xml:space="preserve"> </w:t>
      </w:r>
      <w:r w:rsidRPr="00CD209B">
        <w:rPr>
          <w:rFonts w:asciiTheme="minorHAnsi" w:hAnsiTheme="minorHAnsi" w:cstheme="minorHAnsi"/>
          <w:b/>
          <w:bCs/>
        </w:rPr>
        <w:t>49</w:t>
      </w:r>
      <w:r w:rsidRPr="00CD209B">
        <w:rPr>
          <w:rFonts w:asciiTheme="minorHAnsi" w:hAnsiTheme="minorHAnsi" w:cstheme="minorHAnsi"/>
        </w:rPr>
        <w:t>, 2533–2535 (2013).</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lastRenderedPageBreak/>
        <w:t>43.</w:t>
      </w:r>
      <w:r w:rsidRPr="00CD209B">
        <w:rPr>
          <w:rFonts w:asciiTheme="minorHAnsi" w:hAnsiTheme="minorHAnsi" w:cstheme="minorHAnsi"/>
        </w:rPr>
        <w:tab/>
        <w:t xml:space="preserve">Gür, F. N., Schwarz, F. W., Ye, J., Diez, S. &amp; Schmidt, T. L. Toward Self-Assembled Plasmonic Devices: High-Yield Arrangement of Gold Nanoparticles on DNA Origami Templates. </w:t>
      </w:r>
      <w:r w:rsidRPr="00CD209B">
        <w:rPr>
          <w:rFonts w:asciiTheme="minorHAnsi" w:hAnsiTheme="minorHAnsi" w:cstheme="minorHAnsi"/>
          <w:i/>
          <w:iCs/>
        </w:rPr>
        <w:t>ACS Nano</w:t>
      </w:r>
      <w:r w:rsidRPr="00CD209B">
        <w:rPr>
          <w:rFonts w:asciiTheme="minorHAnsi" w:hAnsiTheme="minorHAnsi" w:cstheme="minorHAnsi"/>
        </w:rPr>
        <w:t xml:space="preserve"> </w:t>
      </w:r>
      <w:r w:rsidRPr="00CD209B">
        <w:rPr>
          <w:rFonts w:asciiTheme="minorHAnsi" w:hAnsiTheme="minorHAnsi" w:cstheme="minorHAnsi"/>
          <w:b/>
          <w:bCs/>
        </w:rPr>
        <w:t>10</w:t>
      </w:r>
      <w:r w:rsidRPr="00CD209B">
        <w:rPr>
          <w:rFonts w:asciiTheme="minorHAnsi" w:hAnsiTheme="minorHAnsi" w:cstheme="minorHAnsi"/>
        </w:rPr>
        <w:t>, 5374–5382 (2016).</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44.</w:t>
      </w:r>
      <w:r w:rsidRPr="00CD209B">
        <w:rPr>
          <w:rFonts w:asciiTheme="minorHAnsi" w:hAnsiTheme="minorHAnsi" w:cstheme="minorHAnsi"/>
        </w:rPr>
        <w:tab/>
        <w:t xml:space="preserve">Castro, C. E. </w:t>
      </w:r>
      <w:r w:rsidRPr="00CD209B">
        <w:rPr>
          <w:rFonts w:asciiTheme="minorHAnsi" w:hAnsiTheme="minorHAnsi" w:cstheme="minorHAnsi"/>
          <w:i/>
          <w:iCs/>
        </w:rPr>
        <w:t>et al.</w:t>
      </w:r>
      <w:r w:rsidRPr="00CD209B">
        <w:rPr>
          <w:rFonts w:asciiTheme="minorHAnsi" w:hAnsiTheme="minorHAnsi" w:cstheme="minorHAnsi"/>
        </w:rPr>
        <w:t xml:space="preserve"> A primer to scaffolded DNA origami. </w:t>
      </w:r>
      <w:r w:rsidRPr="00CD209B">
        <w:rPr>
          <w:rFonts w:asciiTheme="minorHAnsi" w:hAnsiTheme="minorHAnsi" w:cstheme="minorHAnsi"/>
          <w:i/>
          <w:iCs/>
        </w:rPr>
        <w:t>Nature Methods</w:t>
      </w:r>
      <w:r w:rsidRPr="00CD209B">
        <w:rPr>
          <w:rFonts w:asciiTheme="minorHAnsi" w:hAnsiTheme="minorHAnsi" w:cstheme="minorHAnsi"/>
        </w:rPr>
        <w:t xml:space="preserve"> </w:t>
      </w:r>
      <w:r w:rsidRPr="00CD209B">
        <w:rPr>
          <w:rFonts w:asciiTheme="minorHAnsi" w:hAnsiTheme="minorHAnsi" w:cstheme="minorHAnsi"/>
          <w:b/>
          <w:bCs/>
        </w:rPr>
        <w:t>8</w:t>
      </w:r>
      <w:r w:rsidRPr="00CD209B">
        <w:rPr>
          <w:rFonts w:asciiTheme="minorHAnsi" w:hAnsiTheme="minorHAnsi" w:cstheme="minorHAnsi"/>
        </w:rPr>
        <w:t>, 221–229 (2011).</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45.</w:t>
      </w:r>
      <w:r w:rsidRPr="00CD209B">
        <w:rPr>
          <w:rFonts w:asciiTheme="minorHAnsi" w:hAnsiTheme="minorHAnsi" w:cstheme="minorHAnsi"/>
        </w:rPr>
        <w:tab/>
        <w:t xml:space="preserve">Lan, X. </w:t>
      </w:r>
      <w:r w:rsidRPr="00CD209B">
        <w:rPr>
          <w:rFonts w:asciiTheme="minorHAnsi" w:hAnsiTheme="minorHAnsi" w:cstheme="minorHAnsi"/>
          <w:i/>
          <w:iCs/>
        </w:rPr>
        <w:t>et al.</w:t>
      </w:r>
      <w:r w:rsidRPr="00CD209B">
        <w:rPr>
          <w:rFonts w:asciiTheme="minorHAnsi" w:hAnsiTheme="minorHAnsi" w:cstheme="minorHAnsi"/>
        </w:rPr>
        <w:t xml:space="preserve"> Bifacial DNA Origami-Directed Discrete, Three-Dimensional, Anisotropic Plasmonic Nanoarchitectures with Tailored Optical Chirality. </w:t>
      </w:r>
      <w:r w:rsidR="00B668F2" w:rsidRPr="00CD209B">
        <w:rPr>
          <w:rFonts w:asciiTheme="minorHAnsi" w:hAnsiTheme="minorHAnsi" w:cstheme="minorHAnsi"/>
          <w:i/>
          <w:iCs/>
        </w:rPr>
        <w:t>Journal of the American Chemical Society</w:t>
      </w:r>
      <w:r w:rsidRPr="00CD209B">
        <w:rPr>
          <w:rFonts w:asciiTheme="minorHAnsi" w:hAnsiTheme="minorHAnsi" w:cstheme="minorHAnsi"/>
          <w:i/>
          <w:iCs/>
        </w:rPr>
        <w:t>.</w:t>
      </w:r>
      <w:r w:rsidRPr="00CD209B">
        <w:rPr>
          <w:rFonts w:asciiTheme="minorHAnsi" w:hAnsiTheme="minorHAnsi" w:cstheme="minorHAnsi"/>
        </w:rPr>
        <w:t xml:space="preserve"> </w:t>
      </w:r>
      <w:r w:rsidRPr="00CD209B">
        <w:rPr>
          <w:rFonts w:asciiTheme="minorHAnsi" w:hAnsiTheme="minorHAnsi" w:cstheme="minorHAnsi"/>
          <w:b/>
          <w:bCs/>
        </w:rPr>
        <w:t>135</w:t>
      </w:r>
      <w:r w:rsidRPr="00CD209B">
        <w:rPr>
          <w:rFonts w:asciiTheme="minorHAnsi" w:hAnsiTheme="minorHAnsi" w:cstheme="minorHAnsi"/>
        </w:rPr>
        <w:t>, 11441–11444 (2013).</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46.</w:t>
      </w:r>
      <w:r w:rsidRPr="00CD209B">
        <w:rPr>
          <w:rFonts w:asciiTheme="minorHAnsi" w:hAnsiTheme="minorHAnsi" w:cstheme="minorHAnsi"/>
        </w:rPr>
        <w:tab/>
        <w:t xml:space="preserve">Lan, X. </w:t>
      </w:r>
      <w:r w:rsidRPr="00CD209B">
        <w:rPr>
          <w:rFonts w:asciiTheme="minorHAnsi" w:hAnsiTheme="minorHAnsi" w:cstheme="minorHAnsi"/>
          <w:i/>
          <w:iCs/>
        </w:rPr>
        <w:t>et al.</w:t>
      </w:r>
      <w:r w:rsidRPr="00CD209B">
        <w:rPr>
          <w:rFonts w:asciiTheme="minorHAnsi" w:hAnsiTheme="minorHAnsi" w:cstheme="minorHAnsi"/>
        </w:rPr>
        <w:t xml:space="preserve"> Au Nanorod Helical Superstructures with Designed Chirality. </w:t>
      </w:r>
      <w:r w:rsidR="00B668F2" w:rsidRPr="00CD209B">
        <w:rPr>
          <w:rFonts w:asciiTheme="minorHAnsi" w:hAnsiTheme="minorHAnsi" w:cstheme="minorHAnsi"/>
          <w:i/>
          <w:iCs/>
        </w:rPr>
        <w:t xml:space="preserve">Journal of the American Chemical Society </w:t>
      </w:r>
      <w:r w:rsidRPr="00CD209B">
        <w:rPr>
          <w:rFonts w:asciiTheme="minorHAnsi" w:hAnsiTheme="minorHAnsi" w:cstheme="minorHAnsi"/>
          <w:b/>
          <w:bCs/>
        </w:rPr>
        <w:t>137</w:t>
      </w:r>
      <w:r w:rsidRPr="00CD209B">
        <w:rPr>
          <w:rFonts w:asciiTheme="minorHAnsi" w:hAnsiTheme="minorHAnsi" w:cstheme="minorHAnsi"/>
        </w:rPr>
        <w:t>, 457–462 (2015).</w:t>
      </w:r>
    </w:p>
    <w:p w:rsidR="0048041E" w:rsidRPr="00CD209B" w:rsidRDefault="0048041E" w:rsidP="00CD209B">
      <w:pPr>
        <w:pStyle w:val="Bibliography"/>
        <w:spacing w:after="0" w:line="240" w:lineRule="auto"/>
        <w:rPr>
          <w:rFonts w:asciiTheme="minorHAnsi" w:hAnsiTheme="minorHAnsi" w:cstheme="minorHAnsi"/>
        </w:rPr>
      </w:pPr>
      <w:r w:rsidRPr="00CD209B">
        <w:rPr>
          <w:rFonts w:asciiTheme="minorHAnsi" w:hAnsiTheme="minorHAnsi" w:cstheme="minorHAnsi"/>
        </w:rPr>
        <w:t>47.</w:t>
      </w:r>
      <w:r w:rsidRPr="00CD209B">
        <w:rPr>
          <w:rFonts w:asciiTheme="minorHAnsi" w:hAnsiTheme="minorHAnsi" w:cstheme="minorHAnsi"/>
        </w:rPr>
        <w:tab/>
        <w:t xml:space="preserve">Zhu, C., Wang, M., Dong, J., Zhou, C. &amp; Wang, Q. Modular Assembly of Plasmonic Nanoparticles Assisted by DNA Origami. </w:t>
      </w:r>
      <w:r w:rsidRPr="00CD209B">
        <w:rPr>
          <w:rFonts w:asciiTheme="minorHAnsi" w:hAnsiTheme="minorHAnsi" w:cstheme="minorHAnsi"/>
          <w:i/>
          <w:iCs/>
        </w:rPr>
        <w:t>Langmuir</w:t>
      </w:r>
      <w:r w:rsidRPr="00CD209B">
        <w:rPr>
          <w:rFonts w:asciiTheme="minorHAnsi" w:hAnsiTheme="minorHAnsi" w:cstheme="minorHAnsi"/>
        </w:rPr>
        <w:t xml:space="preserve"> (2018). doi:10.1021/acs.langmuir.8b01933</w:t>
      </w:r>
    </w:p>
    <w:p w:rsidR="007F158A" w:rsidRPr="00B22606" w:rsidRDefault="00B22606" w:rsidP="00B22606">
      <w:pPr>
        <w:pStyle w:val="Bibliography"/>
        <w:spacing w:after="0"/>
        <w:rPr>
          <w:color w:val="00B050"/>
        </w:rPr>
      </w:pPr>
      <w:r w:rsidRPr="00B22606">
        <w:rPr>
          <w:color w:val="00B050"/>
        </w:rPr>
        <w:t>48</w:t>
      </w:r>
      <w:r w:rsidR="007F158A" w:rsidRPr="00B22606">
        <w:rPr>
          <w:color w:val="00B050"/>
        </w:rPr>
        <w:t>.</w:t>
      </w:r>
      <w:r w:rsidR="007F158A" w:rsidRPr="00B22606">
        <w:rPr>
          <w:color w:val="00B050"/>
        </w:rPr>
        <w:tab/>
        <w:t xml:space="preserve">Pinheiro, A. V., Han, D., Shih, W. M. &amp; Yan, H. Challenges and opportunities for structural DNA nanotechnology. </w:t>
      </w:r>
      <w:r w:rsidR="007F158A" w:rsidRPr="00B22606">
        <w:rPr>
          <w:i/>
          <w:iCs/>
          <w:color w:val="00B050"/>
        </w:rPr>
        <w:t>Nature Nanotechnology</w:t>
      </w:r>
      <w:r w:rsidR="007F158A" w:rsidRPr="00B22606">
        <w:rPr>
          <w:color w:val="00B050"/>
        </w:rPr>
        <w:t xml:space="preserve"> </w:t>
      </w:r>
      <w:r w:rsidR="007F158A" w:rsidRPr="00B22606">
        <w:rPr>
          <w:b/>
          <w:bCs/>
          <w:color w:val="00B050"/>
        </w:rPr>
        <w:t>6</w:t>
      </w:r>
      <w:r w:rsidR="007F158A" w:rsidRPr="00B22606">
        <w:rPr>
          <w:color w:val="00B050"/>
        </w:rPr>
        <w:t>, 763–772 (2011).</w:t>
      </w:r>
    </w:p>
    <w:p w:rsidR="007F158A" w:rsidRPr="00B22606" w:rsidRDefault="00B22606" w:rsidP="00B22606">
      <w:pPr>
        <w:pStyle w:val="Bibliography"/>
        <w:spacing w:after="0"/>
        <w:rPr>
          <w:color w:val="00B050"/>
        </w:rPr>
      </w:pPr>
      <w:r w:rsidRPr="00B22606">
        <w:rPr>
          <w:color w:val="00B050"/>
        </w:rPr>
        <w:t>49</w:t>
      </w:r>
      <w:r w:rsidR="007F158A" w:rsidRPr="00B22606">
        <w:rPr>
          <w:color w:val="00B050"/>
        </w:rPr>
        <w:t>.</w:t>
      </w:r>
      <w:r w:rsidR="007F158A" w:rsidRPr="00B22606">
        <w:rPr>
          <w:color w:val="00B050"/>
        </w:rPr>
        <w:tab/>
        <w:t xml:space="preserve">Ducani, C., Kaul, C., Moche, M., Shih, W. M. &amp; Högberg, B. Enzymatic production of ‘monoclonal stoichiometric’ single-stranded DNA oligonucleotides. </w:t>
      </w:r>
      <w:r w:rsidR="007F158A" w:rsidRPr="00B22606">
        <w:rPr>
          <w:i/>
          <w:iCs/>
          <w:color w:val="00B050"/>
        </w:rPr>
        <w:t>Nature Methods</w:t>
      </w:r>
      <w:r w:rsidR="007F158A" w:rsidRPr="00B22606">
        <w:rPr>
          <w:color w:val="00B050"/>
        </w:rPr>
        <w:t xml:space="preserve"> </w:t>
      </w:r>
      <w:r w:rsidR="007F158A" w:rsidRPr="00B22606">
        <w:rPr>
          <w:b/>
          <w:bCs/>
          <w:color w:val="00B050"/>
        </w:rPr>
        <w:t>10</w:t>
      </w:r>
      <w:r w:rsidR="007F158A" w:rsidRPr="00B22606">
        <w:rPr>
          <w:color w:val="00B050"/>
        </w:rPr>
        <w:t>, 647–652 (2013).</w:t>
      </w:r>
    </w:p>
    <w:p w:rsidR="007F158A" w:rsidRPr="00B22606" w:rsidRDefault="00B22606" w:rsidP="00B22606">
      <w:pPr>
        <w:pStyle w:val="Bibliography"/>
        <w:spacing w:after="0"/>
        <w:rPr>
          <w:color w:val="00B050"/>
        </w:rPr>
      </w:pPr>
      <w:r w:rsidRPr="00B22606">
        <w:rPr>
          <w:color w:val="00B050"/>
        </w:rPr>
        <w:t>50</w:t>
      </w:r>
      <w:r w:rsidR="007F158A" w:rsidRPr="00B22606">
        <w:rPr>
          <w:color w:val="00B050"/>
        </w:rPr>
        <w:t>.</w:t>
      </w:r>
      <w:r w:rsidR="007F158A" w:rsidRPr="00B22606">
        <w:rPr>
          <w:color w:val="00B050"/>
        </w:rPr>
        <w:tab/>
        <w:t xml:space="preserve">Praetorius, F. </w:t>
      </w:r>
      <w:r w:rsidR="007F158A" w:rsidRPr="00B22606">
        <w:rPr>
          <w:i/>
          <w:iCs/>
          <w:color w:val="00B050"/>
        </w:rPr>
        <w:t>et al.</w:t>
      </w:r>
      <w:r w:rsidR="007F158A" w:rsidRPr="00B22606">
        <w:rPr>
          <w:color w:val="00B050"/>
        </w:rPr>
        <w:t xml:space="preserve"> Biotechnological mass production of DNA origami. </w:t>
      </w:r>
      <w:r w:rsidR="007F158A" w:rsidRPr="00B22606">
        <w:rPr>
          <w:i/>
          <w:iCs/>
          <w:color w:val="00B050"/>
        </w:rPr>
        <w:t>Nature</w:t>
      </w:r>
      <w:r w:rsidR="007F158A" w:rsidRPr="00B22606">
        <w:rPr>
          <w:color w:val="00B050"/>
        </w:rPr>
        <w:t xml:space="preserve"> </w:t>
      </w:r>
      <w:r w:rsidR="007F158A" w:rsidRPr="00B22606">
        <w:rPr>
          <w:b/>
          <w:bCs/>
          <w:color w:val="00B050"/>
        </w:rPr>
        <w:t>552</w:t>
      </w:r>
      <w:r w:rsidR="007F158A" w:rsidRPr="00B22606">
        <w:rPr>
          <w:color w:val="00B050"/>
        </w:rPr>
        <w:t>, 84–87 (2017).</w:t>
      </w:r>
    </w:p>
    <w:p w:rsidR="007F158A" w:rsidRPr="00B22606" w:rsidRDefault="00B22606" w:rsidP="00B22606">
      <w:pPr>
        <w:pStyle w:val="Bibliography"/>
        <w:spacing w:after="0"/>
        <w:rPr>
          <w:color w:val="00B050"/>
        </w:rPr>
      </w:pPr>
      <w:r w:rsidRPr="00B22606">
        <w:rPr>
          <w:color w:val="00B050"/>
        </w:rPr>
        <w:t>51</w:t>
      </w:r>
      <w:r w:rsidR="007F158A" w:rsidRPr="00B22606">
        <w:rPr>
          <w:color w:val="00B050"/>
        </w:rPr>
        <w:t>.</w:t>
      </w:r>
      <w:r w:rsidR="007F158A" w:rsidRPr="00B22606">
        <w:rPr>
          <w:color w:val="00B050"/>
        </w:rPr>
        <w:tab/>
        <w:t xml:space="preserve">Wagenbauer, K. F., Sigl, C. &amp; Dietz, H. Gigadalton-scale shape-programmable DNA assemblies. </w:t>
      </w:r>
      <w:r w:rsidR="007F158A" w:rsidRPr="00B22606">
        <w:rPr>
          <w:i/>
          <w:iCs/>
          <w:color w:val="00B050"/>
        </w:rPr>
        <w:t>Nature</w:t>
      </w:r>
      <w:r w:rsidR="007F158A" w:rsidRPr="00B22606">
        <w:rPr>
          <w:color w:val="00B050"/>
        </w:rPr>
        <w:t xml:space="preserve"> </w:t>
      </w:r>
      <w:r w:rsidR="007F158A" w:rsidRPr="00B22606">
        <w:rPr>
          <w:b/>
          <w:bCs/>
          <w:color w:val="00B050"/>
        </w:rPr>
        <w:t>552</w:t>
      </w:r>
      <w:r w:rsidR="007F158A" w:rsidRPr="00B22606">
        <w:rPr>
          <w:color w:val="00B050"/>
        </w:rPr>
        <w:t>, 78–83 (2017).</w:t>
      </w:r>
    </w:p>
    <w:p w:rsidR="007F158A" w:rsidRPr="00B22606" w:rsidRDefault="007F158A" w:rsidP="00B22606">
      <w:pPr>
        <w:pStyle w:val="Bibliography"/>
        <w:spacing w:after="0"/>
        <w:rPr>
          <w:color w:val="00B050"/>
        </w:rPr>
      </w:pPr>
      <w:r w:rsidRPr="00B22606">
        <w:rPr>
          <w:color w:val="00B050"/>
          <w:lang w:val="sv-SE"/>
        </w:rPr>
        <w:t>5</w:t>
      </w:r>
      <w:r w:rsidR="00B22606" w:rsidRPr="00B22606">
        <w:rPr>
          <w:color w:val="00B050"/>
          <w:lang w:val="sv-SE"/>
        </w:rPr>
        <w:t>2</w:t>
      </w:r>
      <w:r w:rsidRPr="00B22606">
        <w:rPr>
          <w:color w:val="00B050"/>
          <w:lang w:val="sv-SE"/>
        </w:rPr>
        <w:t>.</w:t>
      </w:r>
      <w:r w:rsidRPr="00B22606">
        <w:rPr>
          <w:color w:val="00B050"/>
          <w:lang w:val="sv-SE"/>
        </w:rPr>
        <w:tab/>
        <w:t xml:space="preserve">Zhang, T. </w:t>
      </w:r>
      <w:r w:rsidRPr="00B22606">
        <w:rPr>
          <w:i/>
          <w:iCs/>
          <w:color w:val="00B050"/>
          <w:lang w:val="sv-SE"/>
        </w:rPr>
        <w:t>et al.</w:t>
      </w:r>
      <w:r w:rsidRPr="00B22606">
        <w:rPr>
          <w:color w:val="00B050"/>
          <w:lang w:val="sv-SE"/>
        </w:rPr>
        <w:t xml:space="preserve"> 3D DNA Origami Crystals. </w:t>
      </w:r>
      <w:r w:rsidRPr="00B22606">
        <w:rPr>
          <w:i/>
          <w:iCs/>
          <w:color w:val="00B050"/>
        </w:rPr>
        <w:t>Advanced Materials</w:t>
      </w:r>
      <w:r w:rsidRPr="00B22606">
        <w:rPr>
          <w:color w:val="00B050"/>
        </w:rPr>
        <w:t xml:space="preserve"> </w:t>
      </w:r>
      <w:r w:rsidRPr="00B22606">
        <w:rPr>
          <w:b/>
          <w:bCs/>
          <w:color w:val="00B050"/>
        </w:rPr>
        <w:t>30</w:t>
      </w:r>
      <w:r w:rsidRPr="00B22606">
        <w:rPr>
          <w:color w:val="00B050"/>
        </w:rPr>
        <w:t>, 1800273 (2018).</w:t>
      </w:r>
    </w:p>
    <w:p w:rsidR="007F158A" w:rsidRPr="00B22606" w:rsidRDefault="00B22606" w:rsidP="00B22606">
      <w:pPr>
        <w:pStyle w:val="Bibliography"/>
        <w:spacing w:after="0"/>
        <w:rPr>
          <w:color w:val="00B050"/>
        </w:rPr>
      </w:pPr>
      <w:r w:rsidRPr="00B22606">
        <w:rPr>
          <w:color w:val="00B050"/>
        </w:rPr>
        <w:t>53</w:t>
      </w:r>
      <w:r w:rsidR="007F158A" w:rsidRPr="00B22606">
        <w:rPr>
          <w:color w:val="00B050"/>
        </w:rPr>
        <w:t>.</w:t>
      </w:r>
      <w:r w:rsidR="007F158A" w:rsidRPr="00B22606">
        <w:rPr>
          <w:color w:val="00B050"/>
        </w:rPr>
        <w:tab/>
        <w:t xml:space="preserve">Ong, L. L. </w:t>
      </w:r>
      <w:r w:rsidR="007F158A" w:rsidRPr="00B22606">
        <w:rPr>
          <w:i/>
          <w:iCs/>
          <w:color w:val="00B050"/>
        </w:rPr>
        <w:t>et al.</w:t>
      </w:r>
      <w:r w:rsidR="007F158A" w:rsidRPr="00B22606">
        <w:rPr>
          <w:color w:val="00B050"/>
        </w:rPr>
        <w:t xml:space="preserve"> Programmable self-assembly of three-dimensional nanostructures from 10,000 unique components. </w:t>
      </w:r>
      <w:r w:rsidR="007F158A" w:rsidRPr="00B22606">
        <w:rPr>
          <w:i/>
          <w:iCs/>
          <w:color w:val="00B050"/>
        </w:rPr>
        <w:t>Nature</w:t>
      </w:r>
      <w:r w:rsidR="007F158A" w:rsidRPr="00B22606">
        <w:rPr>
          <w:color w:val="00B050"/>
        </w:rPr>
        <w:t xml:space="preserve"> </w:t>
      </w:r>
      <w:r w:rsidR="007F158A" w:rsidRPr="00B22606">
        <w:rPr>
          <w:b/>
          <w:bCs/>
          <w:color w:val="00B050"/>
        </w:rPr>
        <w:t>552</w:t>
      </w:r>
      <w:r w:rsidR="007F158A" w:rsidRPr="00B22606">
        <w:rPr>
          <w:color w:val="00B050"/>
        </w:rPr>
        <w:t>, 72–77 (2017).</w:t>
      </w:r>
    </w:p>
    <w:p w:rsidR="007F158A" w:rsidRPr="00B22606" w:rsidRDefault="00B22606" w:rsidP="00B22606">
      <w:pPr>
        <w:pStyle w:val="Bibliography"/>
        <w:spacing w:after="0"/>
        <w:rPr>
          <w:color w:val="00B050"/>
        </w:rPr>
      </w:pPr>
      <w:r w:rsidRPr="00B22606">
        <w:rPr>
          <w:color w:val="00B050"/>
        </w:rPr>
        <w:t>54</w:t>
      </w:r>
      <w:r w:rsidR="007F158A" w:rsidRPr="00B22606">
        <w:rPr>
          <w:color w:val="00B050"/>
        </w:rPr>
        <w:t>.</w:t>
      </w:r>
      <w:r w:rsidR="007F158A" w:rsidRPr="00B22606">
        <w:rPr>
          <w:color w:val="00B050"/>
        </w:rPr>
        <w:tab/>
        <w:t xml:space="preserve">Ponnuswamy, N. </w:t>
      </w:r>
      <w:r w:rsidR="007F158A" w:rsidRPr="00B22606">
        <w:rPr>
          <w:i/>
          <w:iCs/>
          <w:color w:val="00B050"/>
        </w:rPr>
        <w:t>et al.</w:t>
      </w:r>
      <w:r w:rsidR="007F158A" w:rsidRPr="00B22606">
        <w:rPr>
          <w:color w:val="00B050"/>
        </w:rPr>
        <w:t xml:space="preserve"> Oligolysine-based coating protects DNA nanostructures from low-salt denaturation and nuclease degradation. </w:t>
      </w:r>
      <w:r w:rsidR="007F158A" w:rsidRPr="00B22606">
        <w:rPr>
          <w:i/>
          <w:iCs/>
          <w:color w:val="00B050"/>
        </w:rPr>
        <w:t>Nature Communications</w:t>
      </w:r>
      <w:r w:rsidR="007F158A" w:rsidRPr="00B22606">
        <w:rPr>
          <w:color w:val="00B050"/>
        </w:rPr>
        <w:t xml:space="preserve"> </w:t>
      </w:r>
      <w:r w:rsidR="007F158A" w:rsidRPr="00B22606">
        <w:rPr>
          <w:b/>
          <w:bCs/>
          <w:color w:val="00B050"/>
        </w:rPr>
        <w:t>8</w:t>
      </w:r>
      <w:r w:rsidR="007F158A" w:rsidRPr="00B22606">
        <w:rPr>
          <w:color w:val="00B050"/>
        </w:rPr>
        <w:t>, 15654 (2017).</w:t>
      </w:r>
    </w:p>
    <w:p w:rsidR="007F158A" w:rsidRPr="00B22606" w:rsidRDefault="00B22606" w:rsidP="00B22606">
      <w:pPr>
        <w:pStyle w:val="Bibliography"/>
        <w:spacing w:after="0"/>
        <w:rPr>
          <w:color w:val="00B050"/>
        </w:rPr>
      </w:pPr>
      <w:r w:rsidRPr="00B22606">
        <w:rPr>
          <w:color w:val="00B050"/>
        </w:rPr>
        <w:t>55</w:t>
      </w:r>
      <w:r w:rsidR="007F158A" w:rsidRPr="00B22606">
        <w:rPr>
          <w:color w:val="00B050"/>
        </w:rPr>
        <w:t>.</w:t>
      </w:r>
      <w:r w:rsidR="007F158A" w:rsidRPr="00B22606">
        <w:rPr>
          <w:color w:val="00B050"/>
        </w:rPr>
        <w:tab/>
        <w:t xml:space="preserve">Agarwal, N. P., Matthies, M., Gür, F. N., Osada, K. &amp; Schmidt, T. L. Block Copolymer Micellization as a Protection Strategy for DNA Origami. </w:t>
      </w:r>
      <w:r w:rsidR="007F158A" w:rsidRPr="00B22606">
        <w:rPr>
          <w:i/>
          <w:iCs/>
          <w:color w:val="00B050"/>
        </w:rPr>
        <w:t>Angewandte Chemie International Edition</w:t>
      </w:r>
      <w:r w:rsidR="007F158A" w:rsidRPr="00B22606">
        <w:rPr>
          <w:color w:val="00B050"/>
        </w:rPr>
        <w:t xml:space="preserve"> </w:t>
      </w:r>
      <w:r w:rsidR="007F158A" w:rsidRPr="00B22606">
        <w:rPr>
          <w:b/>
          <w:bCs/>
          <w:color w:val="00B050"/>
        </w:rPr>
        <w:t>56</w:t>
      </w:r>
      <w:r w:rsidR="007F158A" w:rsidRPr="00B22606">
        <w:rPr>
          <w:color w:val="00B050"/>
        </w:rPr>
        <w:t>, 5460–5464 (2017).</w:t>
      </w:r>
    </w:p>
    <w:p w:rsidR="00A95432" w:rsidRPr="00CD209B" w:rsidRDefault="00A95432" w:rsidP="00CD209B">
      <w:pPr>
        <w:pStyle w:val="Bibliography1"/>
        <w:spacing w:after="0" w:line="240" w:lineRule="auto"/>
        <w:ind w:left="0" w:firstLine="0"/>
        <w:rPr>
          <w:rFonts w:asciiTheme="minorHAnsi" w:hAnsiTheme="minorHAnsi" w:cstheme="minorHAnsi"/>
        </w:rPr>
      </w:pPr>
    </w:p>
    <w:sectPr w:rsidR="00A95432" w:rsidRPr="00CD209B">
      <w:head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029F" w:rsidRDefault="00B7029F">
      <w:pPr>
        <w:spacing w:after="0" w:line="240" w:lineRule="auto"/>
      </w:pPr>
      <w:r>
        <w:separator/>
      </w:r>
    </w:p>
  </w:endnote>
  <w:endnote w:type="continuationSeparator" w:id="0">
    <w:p w:rsidR="00B7029F" w:rsidRDefault="00B70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Segoe UI"/>
    <w:charset w:val="00"/>
    <w:family w:val="auto"/>
    <w:pitch w:val="default"/>
    <w:sig w:usb0="00000000"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BAD" w:rsidRDefault="007E3BAD">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029F" w:rsidRDefault="00B7029F">
      <w:pPr>
        <w:spacing w:after="0" w:line="240" w:lineRule="auto"/>
      </w:pPr>
      <w:r>
        <w:separator/>
      </w:r>
    </w:p>
  </w:footnote>
  <w:footnote w:type="continuationSeparator" w:id="0">
    <w:p w:rsidR="00B7029F" w:rsidRDefault="00B702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BAD" w:rsidRDefault="007E3BAD">
    <w:pPr>
      <w:pStyle w:val="Header"/>
      <w:tabs>
        <w:tab w:val="clear" w:pos="9360"/>
        <w:tab w:val="left" w:pos="5724"/>
      </w:tabs>
      <w:rPr>
        <w:b/>
        <w:color w:val="1F497D"/>
        <w:sz w:val="28"/>
        <w:szCs w:val="28"/>
      </w:rPr>
    </w:pPr>
    <w:r>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BAD" w:rsidRDefault="007E3BAD" w:rsidP="00CD209B">
    <w:pPr>
      <w:pStyle w:val="Header"/>
      <w:ind w:right="160"/>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469DD"/>
    <w:multiLevelType w:val="multilevel"/>
    <w:tmpl w:val="0E4469DD"/>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CBB5F86"/>
    <w:multiLevelType w:val="multilevel"/>
    <w:tmpl w:val="1CBB5F86"/>
    <w:lvl w:ilvl="0">
      <w:numFmt w:val="bullet"/>
      <w:lvlText w:val=""/>
      <w:lvlJc w:val="left"/>
      <w:pPr>
        <w:ind w:left="720" w:hanging="360"/>
      </w:pPr>
      <w:rPr>
        <w:rFonts w:ascii="Wingdings" w:eastAsia="Times New Roman" w:hAnsi="Wingdings"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3769037F"/>
    <w:multiLevelType w:val="multilevel"/>
    <w:tmpl w:val="3769037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activeWritingStyle w:appName="MSWord" w:lang="fi-FI"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fi-FI"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169"/>
    <w:rsid w:val="00001806"/>
    <w:rsid w:val="000021C9"/>
    <w:rsid w:val="00005815"/>
    <w:rsid w:val="00007DBC"/>
    <w:rsid w:val="00007EA1"/>
    <w:rsid w:val="000100F0"/>
    <w:rsid w:val="000129B2"/>
    <w:rsid w:val="00012FF9"/>
    <w:rsid w:val="0001389C"/>
    <w:rsid w:val="00013DEC"/>
    <w:rsid w:val="00014314"/>
    <w:rsid w:val="00021434"/>
    <w:rsid w:val="00021774"/>
    <w:rsid w:val="00021DF3"/>
    <w:rsid w:val="00023869"/>
    <w:rsid w:val="00024598"/>
    <w:rsid w:val="000279B0"/>
    <w:rsid w:val="00032769"/>
    <w:rsid w:val="0003311E"/>
    <w:rsid w:val="00037B58"/>
    <w:rsid w:val="0004552D"/>
    <w:rsid w:val="00051B73"/>
    <w:rsid w:val="00052D45"/>
    <w:rsid w:val="0005436D"/>
    <w:rsid w:val="00055342"/>
    <w:rsid w:val="00060ABE"/>
    <w:rsid w:val="00061A50"/>
    <w:rsid w:val="0006361B"/>
    <w:rsid w:val="00064104"/>
    <w:rsid w:val="000652E3"/>
    <w:rsid w:val="00066025"/>
    <w:rsid w:val="00067A8F"/>
    <w:rsid w:val="000701D1"/>
    <w:rsid w:val="0007306D"/>
    <w:rsid w:val="00080A20"/>
    <w:rsid w:val="000826AD"/>
    <w:rsid w:val="00082796"/>
    <w:rsid w:val="00082DF4"/>
    <w:rsid w:val="00083B0B"/>
    <w:rsid w:val="00086BDD"/>
    <w:rsid w:val="00086FF5"/>
    <w:rsid w:val="0008716C"/>
    <w:rsid w:val="00087C0A"/>
    <w:rsid w:val="00093BC4"/>
    <w:rsid w:val="000943E6"/>
    <w:rsid w:val="000961E3"/>
    <w:rsid w:val="00097929"/>
    <w:rsid w:val="000A1E80"/>
    <w:rsid w:val="000A3B70"/>
    <w:rsid w:val="000A4B86"/>
    <w:rsid w:val="000A5153"/>
    <w:rsid w:val="000A62EF"/>
    <w:rsid w:val="000B10AE"/>
    <w:rsid w:val="000B30BF"/>
    <w:rsid w:val="000B566B"/>
    <w:rsid w:val="000B662E"/>
    <w:rsid w:val="000B7294"/>
    <w:rsid w:val="000B75D0"/>
    <w:rsid w:val="000B7F44"/>
    <w:rsid w:val="000C1CF8"/>
    <w:rsid w:val="000C49CF"/>
    <w:rsid w:val="000C52E9"/>
    <w:rsid w:val="000C5582"/>
    <w:rsid w:val="000C5CDC"/>
    <w:rsid w:val="000C65DC"/>
    <w:rsid w:val="000C66F3"/>
    <w:rsid w:val="000C6900"/>
    <w:rsid w:val="000D31E8"/>
    <w:rsid w:val="000D76E4"/>
    <w:rsid w:val="000E0881"/>
    <w:rsid w:val="000E3816"/>
    <w:rsid w:val="000E4F77"/>
    <w:rsid w:val="000F0EB8"/>
    <w:rsid w:val="000F265C"/>
    <w:rsid w:val="000F3AFA"/>
    <w:rsid w:val="000F5712"/>
    <w:rsid w:val="000F6611"/>
    <w:rsid w:val="000F7E22"/>
    <w:rsid w:val="001104F3"/>
    <w:rsid w:val="00112EEB"/>
    <w:rsid w:val="0011482B"/>
    <w:rsid w:val="00116C52"/>
    <w:rsid w:val="001173FF"/>
    <w:rsid w:val="00121290"/>
    <w:rsid w:val="0012563A"/>
    <w:rsid w:val="00125E26"/>
    <w:rsid w:val="001264DE"/>
    <w:rsid w:val="001313A7"/>
    <w:rsid w:val="0013276F"/>
    <w:rsid w:val="00135611"/>
    <w:rsid w:val="0013621E"/>
    <w:rsid w:val="0013642E"/>
    <w:rsid w:val="00142EFE"/>
    <w:rsid w:val="00147633"/>
    <w:rsid w:val="00152A23"/>
    <w:rsid w:val="00162CB7"/>
    <w:rsid w:val="001665C9"/>
    <w:rsid w:val="00166F32"/>
    <w:rsid w:val="00171E5B"/>
    <w:rsid w:val="00171F94"/>
    <w:rsid w:val="00175D4E"/>
    <w:rsid w:val="0017668A"/>
    <w:rsid w:val="001766FE"/>
    <w:rsid w:val="001771E7"/>
    <w:rsid w:val="001911FF"/>
    <w:rsid w:val="00192006"/>
    <w:rsid w:val="00193180"/>
    <w:rsid w:val="00195E20"/>
    <w:rsid w:val="00196792"/>
    <w:rsid w:val="001B1519"/>
    <w:rsid w:val="001B2E2D"/>
    <w:rsid w:val="001B2F0F"/>
    <w:rsid w:val="001B5CD2"/>
    <w:rsid w:val="001C0BEE"/>
    <w:rsid w:val="001C1E49"/>
    <w:rsid w:val="001C27C1"/>
    <w:rsid w:val="001C2A98"/>
    <w:rsid w:val="001C4D95"/>
    <w:rsid w:val="001D3D7D"/>
    <w:rsid w:val="001D3FFF"/>
    <w:rsid w:val="001D625F"/>
    <w:rsid w:val="001D6280"/>
    <w:rsid w:val="001D68A4"/>
    <w:rsid w:val="001D7576"/>
    <w:rsid w:val="001E0E3F"/>
    <w:rsid w:val="001E14A0"/>
    <w:rsid w:val="001E7376"/>
    <w:rsid w:val="001F01E9"/>
    <w:rsid w:val="001F225C"/>
    <w:rsid w:val="00201CFA"/>
    <w:rsid w:val="0020220D"/>
    <w:rsid w:val="00202448"/>
    <w:rsid w:val="00202D15"/>
    <w:rsid w:val="00205B3F"/>
    <w:rsid w:val="00212EAE"/>
    <w:rsid w:val="00214BEE"/>
    <w:rsid w:val="0021746B"/>
    <w:rsid w:val="002205B8"/>
    <w:rsid w:val="0022438D"/>
    <w:rsid w:val="00225720"/>
    <w:rsid w:val="002259E5"/>
    <w:rsid w:val="00226140"/>
    <w:rsid w:val="002274F3"/>
    <w:rsid w:val="0023094C"/>
    <w:rsid w:val="00233FB1"/>
    <w:rsid w:val="00234BE3"/>
    <w:rsid w:val="00235A90"/>
    <w:rsid w:val="00241C60"/>
    <w:rsid w:val="00241E48"/>
    <w:rsid w:val="0024214E"/>
    <w:rsid w:val="00242623"/>
    <w:rsid w:val="00246F97"/>
    <w:rsid w:val="00250558"/>
    <w:rsid w:val="00257B8C"/>
    <w:rsid w:val="002605D1"/>
    <w:rsid w:val="00260652"/>
    <w:rsid w:val="00261F25"/>
    <w:rsid w:val="002648A9"/>
    <w:rsid w:val="0026536F"/>
    <w:rsid w:val="0026553C"/>
    <w:rsid w:val="00267DD5"/>
    <w:rsid w:val="00272A41"/>
    <w:rsid w:val="00274A0A"/>
    <w:rsid w:val="0027633E"/>
    <w:rsid w:val="00277593"/>
    <w:rsid w:val="00280909"/>
    <w:rsid w:val="00280918"/>
    <w:rsid w:val="00282AF6"/>
    <w:rsid w:val="0028596A"/>
    <w:rsid w:val="00287085"/>
    <w:rsid w:val="00290AF9"/>
    <w:rsid w:val="002967CF"/>
    <w:rsid w:val="00297788"/>
    <w:rsid w:val="002A3285"/>
    <w:rsid w:val="002A484B"/>
    <w:rsid w:val="002A64A6"/>
    <w:rsid w:val="002B08AB"/>
    <w:rsid w:val="002B3301"/>
    <w:rsid w:val="002B4396"/>
    <w:rsid w:val="002C47D4"/>
    <w:rsid w:val="002C5529"/>
    <w:rsid w:val="002C6719"/>
    <w:rsid w:val="002D0496"/>
    <w:rsid w:val="002D0F38"/>
    <w:rsid w:val="002D5ED2"/>
    <w:rsid w:val="002D6C12"/>
    <w:rsid w:val="002D77E3"/>
    <w:rsid w:val="002F2859"/>
    <w:rsid w:val="002F5AF1"/>
    <w:rsid w:val="002F6E3C"/>
    <w:rsid w:val="0030117D"/>
    <w:rsid w:val="00301F30"/>
    <w:rsid w:val="00301F66"/>
    <w:rsid w:val="003038FD"/>
    <w:rsid w:val="00303C87"/>
    <w:rsid w:val="00303E72"/>
    <w:rsid w:val="00306B31"/>
    <w:rsid w:val="00307146"/>
    <w:rsid w:val="003108E5"/>
    <w:rsid w:val="003120CB"/>
    <w:rsid w:val="00313216"/>
    <w:rsid w:val="00315125"/>
    <w:rsid w:val="00317D15"/>
    <w:rsid w:val="00320086"/>
    <w:rsid w:val="00320153"/>
    <w:rsid w:val="00320367"/>
    <w:rsid w:val="00322871"/>
    <w:rsid w:val="00326FB3"/>
    <w:rsid w:val="003316D4"/>
    <w:rsid w:val="00333822"/>
    <w:rsid w:val="00336129"/>
    <w:rsid w:val="00336715"/>
    <w:rsid w:val="003401EC"/>
    <w:rsid w:val="00340DFD"/>
    <w:rsid w:val="00344954"/>
    <w:rsid w:val="0034633C"/>
    <w:rsid w:val="00350CD7"/>
    <w:rsid w:val="003574B1"/>
    <w:rsid w:val="00360C17"/>
    <w:rsid w:val="003621C6"/>
    <w:rsid w:val="003622B8"/>
    <w:rsid w:val="00366B76"/>
    <w:rsid w:val="00370EE7"/>
    <w:rsid w:val="0037134D"/>
    <w:rsid w:val="00373051"/>
    <w:rsid w:val="00373B8F"/>
    <w:rsid w:val="00376D95"/>
    <w:rsid w:val="00377FBB"/>
    <w:rsid w:val="00385140"/>
    <w:rsid w:val="003865F1"/>
    <w:rsid w:val="00386763"/>
    <w:rsid w:val="00393A0A"/>
    <w:rsid w:val="00393CC7"/>
    <w:rsid w:val="003971F7"/>
    <w:rsid w:val="003A16FC"/>
    <w:rsid w:val="003A4FCD"/>
    <w:rsid w:val="003B0944"/>
    <w:rsid w:val="003B0F7D"/>
    <w:rsid w:val="003B1593"/>
    <w:rsid w:val="003B4381"/>
    <w:rsid w:val="003B5F43"/>
    <w:rsid w:val="003C1043"/>
    <w:rsid w:val="003C1A30"/>
    <w:rsid w:val="003C3835"/>
    <w:rsid w:val="003C41A3"/>
    <w:rsid w:val="003C6779"/>
    <w:rsid w:val="003D0B3B"/>
    <w:rsid w:val="003D2170"/>
    <w:rsid w:val="003D2998"/>
    <w:rsid w:val="003D2F0A"/>
    <w:rsid w:val="003D3891"/>
    <w:rsid w:val="003D5D84"/>
    <w:rsid w:val="003D75DF"/>
    <w:rsid w:val="003E0F4F"/>
    <w:rsid w:val="003E18AC"/>
    <w:rsid w:val="003E210B"/>
    <w:rsid w:val="003E2A12"/>
    <w:rsid w:val="003E3384"/>
    <w:rsid w:val="003E3CA4"/>
    <w:rsid w:val="003E5272"/>
    <w:rsid w:val="003E548E"/>
    <w:rsid w:val="003F7AED"/>
    <w:rsid w:val="00407EC8"/>
    <w:rsid w:val="0041110A"/>
    <w:rsid w:val="00411624"/>
    <w:rsid w:val="004148E1"/>
    <w:rsid w:val="00414CFA"/>
    <w:rsid w:val="00415EC0"/>
    <w:rsid w:val="00420BE9"/>
    <w:rsid w:val="00423AD8"/>
    <w:rsid w:val="00423FDD"/>
    <w:rsid w:val="00424AE0"/>
    <w:rsid w:val="00424C85"/>
    <w:rsid w:val="004260BD"/>
    <w:rsid w:val="0043012F"/>
    <w:rsid w:val="00430786"/>
    <w:rsid w:val="00430F1F"/>
    <w:rsid w:val="004326EA"/>
    <w:rsid w:val="00433C5B"/>
    <w:rsid w:val="004415E0"/>
    <w:rsid w:val="0044434C"/>
    <w:rsid w:val="0044456B"/>
    <w:rsid w:val="00447BD1"/>
    <w:rsid w:val="004507F3"/>
    <w:rsid w:val="00450AF4"/>
    <w:rsid w:val="00456A57"/>
    <w:rsid w:val="004607DE"/>
    <w:rsid w:val="004642C6"/>
    <w:rsid w:val="004671C7"/>
    <w:rsid w:val="00472F4D"/>
    <w:rsid w:val="004730BF"/>
    <w:rsid w:val="00474DCB"/>
    <w:rsid w:val="0047535C"/>
    <w:rsid w:val="00475C52"/>
    <w:rsid w:val="004762F6"/>
    <w:rsid w:val="0048041E"/>
    <w:rsid w:val="00485870"/>
    <w:rsid w:val="00485FE8"/>
    <w:rsid w:val="00492473"/>
    <w:rsid w:val="00492EB5"/>
    <w:rsid w:val="00494F77"/>
    <w:rsid w:val="00497721"/>
    <w:rsid w:val="004A0229"/>
    <w:rsid w:val="004A35D2"/>
    <w:rsid w:val="004A71E4"/>
    <w:rsid w:val="004A749B"/>
    <w:rsid w:val="004B14C4"/>
    <w:rsid w:val="004B2F00"/>
    <w:rsid w:val="004B6DA8"/>
    <w:rsid w:val="004B6E31"/>
    <w:rsid w:val="004C1D66"/>
    <w:rsid w:val="004C31D7"/>
    <w:rsid w:val="004C45DA"/>
    <w:rsid w:val="004C4AD2"/>
    <w:rsid w:val="004C6981"/>
    <w:rsid w:val="004D1F21"/>
    <w:rsid w:val="004D268C"/>
    <w:rsid w:val="004D41F5"/>
    <w:rsid w:val="004D59D8"/>
    <w:rsid w:val="004D5C84"/>
    <w:rsid w:val="004D5DA1"/>
    <w:rsid w:val="004E150F"/>
    <w:rsid w:val="004E1DCA"/>
    <w:rsid w:val="004E23A1"/>
    <w:rsid w:val="004E3489"/>
    <w:rsid w:val="004E358A"/>
    <w:rsid w:val="004E3AFA"/>
    <w:rsid w:val="004E6588"/>
    <w:rsid w:val="004F2742"/>
    <w:rsid w:val="005012D7"/>
    <w:rsid w:val="00502A0A"/>
    <w:rsid w:val="00507C50"/>
    <w:rsid w:val="00511540"/>
    <w:rsid w:val="00513A78"/>
    <w:rsid w:val="00514D40"/>
    <w:rsid w:val="00517C3A"/>
    <w:rsid w:val="00527BF4"/>
    <w:rsid w:val="005324BE"/>
    <w:rsid w:val="00534F6C"/>
    <w:rsid w:val="00535994"/>
    <w:rsid w:val="0053646D"/>
    <w:rsid w:val="005372F7"/>
    <w:rsid w:val="00540AAD"/>
    <w:rsid w:val="00543EC1"/>
    <w:rsid w:val="005446FA"/>
    <w:rsid w:val="00546458"/>
    <w:rsid w:val="005504D7"/>
    <w:rsid w:val="0055087C"/>
    <w:rsid w:val="00553413"/>
    <w:rsid w:val="00555983"/>
    <w:rsid w:val="00560E31"/>
    <w:rsid w:val="005619C9"/>
    <w:rsid w:val="00561BDA"/>
    <w:rsid w:val="005648C9"/>
    <w:rsid w:val="00567E91"/>
    <w:rsid w:val="005743DB"/>
    <w:rsid w:val="00575F23"/>
    <w:rsid w:val="00581B23"/>
    <w:rsid w:val="0058219C"/>
    <w:rsid w:val="0058707F"/>
    <w:rsid w:val="00591DBD"/>
    <w:rsid w:val="00592D48"/>
    <w:rsid w:val="005931FE"/>
    <w:rsid w:val="0059505A"/>
    <w:rsid w:val="005A0028"/>
    <w:rsid w:val="005A0ACC"/>
    <w:rsid w:val="005A1559"/>
    <w:rsid w:val="005B0072"/>
    <w:rsid w:val="005B0732"/>
    <w:rsid w:val="005B38A0"/>
    <w:rsid w:val="005B491C"/>
    <w:rsid w:val="005B4DBF"/>
    <w:rsid w:val="005B5DCC"/>
    <w:rsid w:val="005B5DE2"/>
    <w:rsid w:val="005B674C"/>
    <w:rsid w:val="005C0126"/>
    <w:rsid w:val="005C24F2"/>
    <w:rsid w:val="005C7561"/>
    <w:rsid w:val="005D1E57"/>
    <w:rsid w:val="005D2F57"/>
    <w:rsid w:val="005D34F6"/>
    <w:rsid w:val="005D4F1A"/>
    <w:rsid w:val="005D6D84"/>
    <w:rsid w:val="005E0A39"/>
    <w:rsid w:val="005E1884"/>
    <w:rsid w:val="005E59C4"/>
    <w:rsid w:val="005E5F8C"/>
    <w:rsid w:val="005E74D1"/>
    <w:rsid w:val="005F234D"/>
    <w:rsid w:val="005F283E"/>
    <w:rsid w:val="005F373A"/>
    <w:rsid w:val="005F4F87"/>
    <w:rsid w:val="005F6B0E"/>
    <w:rsid w:val="005F760E"/>
    <w:rsid w:val="005F7B1D"/>
    <w:rsid w:val="0060222A"/>
    <w:rsid w:val="006070C4"/>
    <w:rsid w:val="00610C21"/>
    <w:rsid w:val="00611907"/>
    <w:rsid w:val="00613116"/>
    <w:rsid w:val="006202A6"/>
    <w:rsid w:val="0062054B"/>
    <w:rsid w:val="00621C4E"/>
    <w:rsid w:val="006249D2"/>
    <w:rsid w:val="00624EAE"/>
    <w:rsid w:val="0062654B"/>
    <w:rsid w:val="006305D7"/>
    <w:rsid w:val="00632F63"/>
    <w:rsid w:val="00633A01"/>
    <w:rsid w:val="00633B97"/>
    <w:rsid w:val="006341F7"/>
    <w:rsid w:val="00634585"/>
    <w:rsid w:val="00635014"/>
    <w:rsid w:val="006369CE"/>
    <w:rsid w:val="006411CA"/>
    <w:rsid w:val="006438B4"/>
    <w:rsid w:val="0064605E"/>
    <w:rsid w:val="00651DC3"/>
    <w:rsid w:val="00657F25"/>
    <w:rsid w:val="006619C8"/>
    <w:rsid w:val="00661B5F"/>
    <w:rsid w:val="00663E6E"/>
    <w:rsid w:val="00664431"/>
    <w:rsid w:val="00671710"/>
    <w:rsid w:val="00673414"/>
    <w:rsid w:val="00676079"/>
    <w:rsid w:val="00676ECD"/>
    <w:rsid w:val="00677D0A"/>
    <w:rsid w:val="0068185F"/>
    <w:rsid w:val="0068564F"/>
    <w:rsid w:val="006971AF"/>
    <w:rsid w:val="006A01CF"/>
    <w:rsid w:val="006A4E2C"/>
    <w:rsid w:val="006A53FA"/>
    <w:rsid w:val="006A60DD"/>
    <w:rsid w:val="006B0679"/>
    <w:rsid w:val="006B074C"/>
    <w:rsid w:val="006B3B84"/>
    <w:rsid w:val="006B4E7C"/>
    <w:rsid w:val="006B5D8C"/>
    <w:rsid w:val="006B72D4"/>
    <w:rsid w:val="006C11CC"/>
    <w:rsid w:val="006C1AEB"/>
    <w:rsid w:val="006C26D9"/>
    <w:rsid w:val="006C57FE"/>
    <w:rsid w:val="006C668E"/>
    <w:rsid w:val="006D3412"/>
    <w:rsid w:val="006E4B63"/>
    <w:rsid w:val="006F06E4"/>
    <w:rsid w:val="006F2566"/>
    <w:rsid w:val="006F7B41"/>
    <w:rsid w:val="00702B5D"/>
    <w:rsid w:val="00703987"/>
    <w:rsid w:val="00703ED2"/>
    <w:rsid w:val="00706136"/>
    <w:rsid w:val="00707B8D"/>
    <w:rsid w:val="007128DA"/>
    <w:rsid w:val="00713636"/>
    <w:rsid w:val="0071389E"/>
    <w:rsid w:val="00714B8C"/>
    <w:rsid w:val="007164E6"/>
    <w:rsid w:val="0071675D"/>
    <w:rsid w:val="00717736"/>
    <w:rsid w:val="00731A47"/>
    <w:rsid w:val="0073259C"/>
    <w:rsid w:val="00732B47"/>
    <w:rsid w:val="00735CF5"/>
    <w:rsid w:val="0074063A"/>
    <w:rsid w:val="00742AA4"/>
    <w:rsid w:val="00743BA1"/>
    <w:rsid w:val="0074406E"/>
    <w:rsid w:val="00745F1E"/>
    <w:rsid w:val="007514AB"/>
    <w:rsid w:val="007515FE"/>
    <w:rsid w:val="007543EE"/>
    <w:rsid w:val="007601D0"/>
    <w:rsid w:val="007603BB"/>
    <w:rsid w:val="0076109D"/>
    <w:rsid w:val="00763339"/>
    <w:rsid w:val="00764D0D"/>
    <w:rsid w:val="00767107"/>
    <w:rsid w:val="00773617"/>
    <w:rsid w:val="00773BFD"/>
    <w:rsid w:val="007743B3"/>
    <w:rsid w:val="00774490"/>
    <w:rsid w:val="0077508A"/>
    <w:rsid w:val="007769DC"/>
    <w:rsid w:val="007819FF"/>
    <w:rsid w:val="0078266B"/>
    <w:rsid w:val="0078360C"/>
    <w:rsid w:val="00784A4C"/>
    <w:rsid w:val="00784BC6"/>
    <w:rsid w:val="0078523D"/>
    <w:rsid w:val="007931DF"/>
    <w:rsid w:val="00797A85"/>
    <w:rsid w:val="007A0172"/>
    <w:rsid w:val="007A1613"/>
    <w:rsid w:val="007A1804"/>
    <w:rsid w:val="007A2511"/>
    <w:rsid w:val="007A260E"/>
    <w:rsid w:val="007A4D4C"/>
    <w:rsid w:val="007A4DD6"/>
    <w:rsid w:val="007A5CB9"/>
    <w:rsid w:val="007A7C8E"/>
    <w:rsid w:val="007B0BEC"/>
    <w:rsid w:val="007B20AE"/>
    <w:rsid w:val="007B512B"/>
    <w:rsid w:val="007B66E7"/>
    <w:rsid w:val="007B6B07"/>
    <w:rsid w:val="007B6D43"/>
    <w:rsid w:val="007B749A"/>
    <w:rsid w:val="007B7C6E"/>
    <w:rsid w:val="007C5956"/>
    <w:rsid w:val="007D3C58"/>
    <w:rsid w:val="007D44D7"/>
    <w:rsid w:val="007D621A"/>
    <w:rsid w:val="007D64AD"/>
    <w:rsid w:val="007D67E8"/>
    <w:rsid w:val="007E058A"/>
    <w:rsid w:val="007E2887"/>
    <w:rsid w:val="007E3BAD"/>
    <w:rsid w:val="007E5278"/>
    <w:rsid w:val="007E749C"/>
    <w:rsid w:val="007F158A"/>
    <w:rsid w:val="007F1B5C"/>
    <w:rsid w:val="007F359D"/>
    <w:rsid w:val="007F39F3"/>
    <w:rsid w:val="007F7703"/>
    <w:rsid w:val="00801257"/>
    <w:rsid w:val="008037D4"/>
    <w:rsid w:val="00803B0A"/>
    <w:rsid w:val="0080491A"/>
    <w:rsid w:val="00804DED"/>
    <w:rsid w:val="00805B96"/>
    <w:rsid w:val="008105BE"/>
    <w:rsid w:val="008115A5"/>
    <w:rsid w:val="00811D46"/>
    <w:rsid w:val="0081415D"/>
    <w:rsid w:val="00820229"/>
    <w:rsid w:val="00822448"/>
    <w:rsid w:val="00822ABE"/>
    <w:rsid w:val="0082331D"/>
    <w:rsid w:val="008244D1"/>
    <w:rsid w:val="00827F51"/>
    <w:rsid w:val="0083104E"/>
    <w:rsid w:val="008343BE"/>
    <w:rsid w:val="0083541E"/>
    <w:rsid w:val="00836535"/>
    <w:rsid w:val="00840FB4"/>
    <w:rsid w:val="008410B2"/>
    <w:rsid w:val="00844883"/>
    <w:rsid w:val="008500A0"/>
    <w:rsid w:val="008524E5"/>
    <w:rsid w:val="0085351C"/>
    <w:rsid w:val="0085435A"/>
    <w:rsid w:val="008549CA"/>
    <w:rsid w:val="008556C3"/>
    <w:rsid w:val="0085687C"/>
    <w:rsid w:val="008678F5"/>
    <w:rsid w:val="008706C5"/>
    <w:rsid w:val="00871C7C"/>
    <w:rsid w:val="00873707"/>
    <w:rsid w:val="00874B20"/>
    <w:rsid w:val="008757C6"/>
    <w:rsid w:val="008763E1"/>
    <w:rsid w:val="0087775C"/>
    <w:rsid w:val="00877EC8"/>
    <w:rsid w:val="00880553"/>
    <w:rsid w:val="00880DDE"/>
    <w:rsid w:val="00880F36"/>
    <w:rsid w:val="00885530"/>
    <w:rsid w:val="008910D1"/>
    <w:rsid w:val="0089296C"/>
    <w:rsid w:val="00895D3B"/>
    <w:rsid w:val="00896ABD"/>
    <w:rsid w:val="00897AB6"/>
    <w:rsid w:val="008A083B"/>
    <w:rsid w:val="008A3380"/>
    <w:rsid w:val="008A7A9C"/>
    <w:rsid w:val="008B5218"/>
    <w:rsid w:val="008B7102"/>
    <w:rsid w:val="008C2446"/>
    <w:rsid w:val="008C3B7D"/>
    <w:rsid w:val="008D0F90"/>
    <w:rsid w:val="008D3715"/>
    <w:rsid w:val="008D5465"/>
    <w:rsid w:val="008D5E61"/>
    <w:rsid w:val="008D7EB7"/>
    <w:rsid w:val="008D7EC5"/>
    <w:rsid w:val="008E3684"/>
    <w:rsid w:val="008E3BE5"/>
    <w:rsid w:val="008E57F5"/>
    <w:rsid w:val="008E7606"/>
    <w:rsid w:val="008F1DAA"/>
    <w:rsid w:val="008F286B"/>
    <w:rsid w:val="008F3EBD"/>
    <w:rsid w:val="008F5D91"/>
    <w:rsid w:val="008F60B2"/>
    <w:rsid w:val="008F7C41"/>
    <w:rsid w:val="009000DE"/>
    <w:rsid w:val="009031E2"/>
    <w:rsid w:val="00903A32"/>
    <w:rsid w:val="0091276C"/>
    <w:rsid w:val="009135FA"/>
    <w:rsid w:val="009165AC"/>
    <w:rsid w:val="00916FFC"/>
    <w:rsid w:val="0092053F"/>
    <w:rsid w:val="00920AE1"/>
    <w:rsid w:val="0092340A"/>
    <w:rsid w:val="009313D9"/>
    <w:rsid w:val="00933A7D"/>
    <w:rsid w:val="00935B7F"/>
    <w:rsid w:val="00936067"/>
    <w:rsid w:val="00941293"/>
    <w:rsid w:val="00946372"/>
    <w:rsid w:val="0094788D"/>
    <w:rsid w:val="00950C17"/>
    <w:rsid w:val="00950C53"/>
    <w:rsid w:val="00951FAF"/>
    <w:rsid w:val="00954740"/>
    <w:rsid w:val="00955AE5"/>
    <w:rsid w:val="00962E71"/>
    <w:rsid w:val="00963ABC"/>
    <w:rsid w:val="00965D21"/>
    <w:rsid w:val="00967764"/>
    <w:rsid w:val="00970B0E"/>
    <w:rsid w:val="00970BB9"/>
    <w:rsid w:val="009726EE"/>
    <w:rsid w:val="00972CDE"/>
    <w:rsid w:val="009733DD"/>
    <w:rsid w:val="0097419C"/>
    <w:rsid w:val="00975573"/>
    <w:rsid w:val="00976D03"/>
    <w:rsid w:val="00977478"/>
    <w:rsid w:val="00977B30"/>
    <w:rsid w:val="00982BE1"/>
    <w:rsid w:val="00982F41"/>
    <w:rsid w:val="00985090"/>
    <w:rsid w:val="00987710"/>
    <w:rsid w:val="009904AB"/>
    <w:rsid w:val="009934DB"/>
    <w:rsid w:val="00995688"/>
    <w:rsid w:val="009958A6"/>
    <w:rsid w:val="0099598D"/>
    <w:rsid w:val="00996456"/>
    <w:rsid w:val="009A04F5"/>
    <w:rsid w:val="009A15EF"/>
    <w:rsid w:val="009A38A5"/>
    <w:rsid w:val="009A5B73"/>
    <w:rsid w:val="009B118B"/>
    <w:rsid w:val="009B1737"/>
    <w:rsid w:val="009B3D4B"/>
    <w:rsid w:val="009B5B99"/>
    <w:rsid w:val="009B6EFC"/>
    <w:rsid w:val="009B751D"/>
    <w:rsid w:val="009C1FD0"/>
    <w:rsid w:val="009C2DF8"/>
    <w:rsid w:val="009C31BF"/>
    <w:rsid w:val="009C4E9E"/>
    <w:rsid w:val="009C68B7"/>
    <w:rsid w:val="009D0834"/>
    <w:rsid w:val="009D0A1E"/>
    <w:rsid w:val="009D2AE3"/>
    <w:rsid w:val="009D52BC"/>
    <w:rsid w:val="009D7D0A"/>
    <w:rsid w:val="009E09D9"/>
    <w:rsid w:val="009F01B1"/>
    <w:rsid w:val="009F0DBB"/>
    <w:rsid w:val="009F3887"/>
    <w:rsid w:val="009F3C80"/>
    <w:rsid w:val="009F46BF"/>
    <w:rsid w:val="009F659A"/>
    <w:rsid w:val="009F732B"/>
    <w:rsid w:val="00A00B4D"/>
    <w:rsid w:val="00A01FE0"/>
    <w:rsid w:val="00A06945"/>
    <w:rsid w:val="00A074E1"/>
    <w:rsid w:val="00A07F1C"/>
    <w:rsid w:val="00A10656"/>
    <w:rsid w:val="00A113C0"/>
    <w:rsid w:val="00A12FA6"/>
    <w:rsid w:val="00A1339B"/>
    <w:rsid w:val="00A14ABA"/>
    <w:rsid w:val="00A21622"/>
    <w:rsid w:val="00A224FD"/>
    <w:rsid w:val="00A24CB6"/>
    <w:rsid w:val="00A26CD2"/>
    <w:rsid w:val="00A27667"/>
    <w:rsid w:val="00A27945"/>
    <w:rsid w:val="00A32979"/>
    <w:rsid w:val="00A34A67"/>
    <w:rsid w:val="00A37462"/>
    <w:rsid w:val="00A459E1"/>
    <w:rsid w:val="00A46AC4"/>
    <w:rsid w:val="00A52296"/>
    <w:rsid w:val="00A544EE"/>
    <w:rsid w:val="00A55661"/>
    <w:rsid w:val="00A60DE5"/>
    <w:rsid w:val="00A61B70"/>
    <w:rsid w:val="00A61FA8"/>
    <w:rsid w:val="00A637F4"/>
    <w:rsid w:val="00A64DF2"/>
    <w:rsid w:val="00A65485"/>
    <w:rsid w:val="00A65D05"/>
    <w:rsid w:val="00A66E05"/>
    <w:rsid w:val="00A673C9"/>
    <w:rsid w:val="00A70753"/>
    <w:rsid w:val="00A712D2"/>
    <w:rsid w:val="00A719F4"/>
    <w:rsid w:val="00A738FB"/>
    <w:rsid w:val="00A754AF"/>
    <w:rsid w:val="00A82C8A"/>
    <w:rsid w:val="00A8346B"/>
    <w:rsid w:val="00A852FF"/>
    <w:rsid w:val="00A87337"/>
    <w:rsid w:val="00A90C97"/>
    <w:rsid w:val="00A92DDC"/>
    <w:rsid w:val="00A95432"/>
    <w:rsid w:val="00A960C8"/>
    <w:rsid w:val="00A96604"/>
    <w:rsid w:val="00AA03DF"/>
    <w:rsid w:val="00AA1B4F"/>
    <w:rsid w:val="00AA21D8"/>
    <w:rsid w:val="00AA271A"/>
    <w:rsid w:val="00AA3270"/>
    <w:rsid w:val="00AA54F3"/>
    <w:rsid w:val="00AA6B43"/>
    <w:rsid w:val="00AA720D"/>
    <w:rsid w:val="00AB367A"/>
    <w:rsid w:val="00AB600A"/>
    <w:rsid w:val="00AC01D1"/>
    <w:rsid w:val="00AC0AB2"/>
    <w:rsid w:val="00AC0B36"/>
    <w:rsid w:val="00AC0E9F"/>
    <w:rsid w:val="00AC1751"/>
    <w:rsid w:val="00AC2CF8"/>
    <w:rsid w:val="00AC52A5"/>
    <w:rsid w:val="00AC6EFD"/>
    <w:rsid w:val="00AC7151"/>
    <w:rsid w:val="00AD046A"/>
    <w:rsid w:val="00AD29BF"/>
    <w:rsid w:val="00AD460A"/>
    <w:rsid w:val="00AD56E2"/>
    <w:rsid w:val="00AD6A05"/>
    <w:rsid w:val="00AE118B"/>
    <w:rsid w:val="00AE1E81"/>
    <w:rsid w:val="00AE272B"/>
    <w:rsid w:val="00AE3E3A"/>
    <w:rsid w:val="00AE77B4"/>
    <w:rsid w:val="00AE7C1A"/>
    <w:rsid w:val="00AE7DF8"/>
    <w:rsid w:val="00AF0D9C"/>
    <w:rsid w:val="00AF13AB"/>
    <w:rsid w:val="00AF1D36"/>
    <w:rsid w:val="00AF280B"/>
    <w:rsid w:val="00AF4862"/>
    <w:rsid w:val="00AF5F75"/>
    <w:rsid w:val="00AF6001"/>
    <w:rsid w:val="00B01A16"/>
    <w:rsid w:val="00B0520E"/>
    <w:rsid w:val="00B07F45"/>
    <w:rsid w:val="00B1021A"/>
    <w:rsid w:val="00B12C6B"/>
    <w:rsid w:val="00B13F13"/>
    <w:rsid w:val="00B1481A"/>
    <w:rsid w:val="00B15A1F"/>
    <w:rsid w:val="00B15FE9"/>
    <w:rsid w:val="00B20F30"/>
    <w:rsid w:val="00B2148A"/>
    <w:rsid w:val="00B220C2"/>
    <w:rsid w:val="00B22606"/>
    <w:rsid w:val="00B25B32"/>
    <w:rsid w:val="00B32616"/>
    <w:rsid w:val="00B36C42"/>
    <w:rsid w:val="00B42EA7"/>
    <w:rsid w:val="00B47328"/>
    <w:rsid w:val="00B51845"/>
    <w:rsid w:val="00B51923"/>
    <w:rsid w:val="00B5337C"/>
    <w:rsid w:val="00B53FDE"/>
    <w:rsid w:val="00B56397"/>
    <w:rsid w:val="00B571DA"/>
    <w:rsid w:val="00B6027B"/>
    <w:rsid w:val="00B60F8B"/>
    <w:rsid w:val="00B636C8"/>
    <w:rsid w:val="00B65EDB"/>
    <w:rsid w:val="00B668F2"/>
    <w:rsid w:val="00B67AFF"/>
    <w:rsid w:val="00B7029F"/>
    <w:rsid w:val="00B70A8C"/>
    <w:rsid w:val="00B70B59"/>
    <w:rsid w:val="00B72CAD"/>
    <w:rsid w:val="00B73657"/>
    <w:rsid w:val="00B739B3"/>
    <w:rsid w:val="00B81B15"/>
    <w:rsid w:val="00B915AE"/>
    <w:rsid w:val="00B97D35"/>
    <w:rsid w:val="00BA1735"/>
    <w:rsid w:val="00BA19C9"/>
    <w:rsid w:val="00BA19FA"/>
    <w:rsid w:val="00BA4288"/>
    <w:rsid w:val="00BB0902"/>
    <w:rsid w:val="00BB1F9C"/>
    <w:rsid w:val="00BB48E5"/>
    <w:rsid w:val="00BB5607"/>
    <w:rsid w:val="00BB5ACA"/>
    <w:rsid w:val="00BB627F"/>
    <w:rsid w:val="00BC0C17"/>
    <w:rsid w:val="00BC3823"/>
    <w:rsid w:val="00BC5841"/>
    <w:rsid w:val="00BC6B56"/>
    <w:rsid w:val="00BC6D51"/>
    <w:rsid w:val="00BC7FEA"/>
    <w:rsid w:val="00BD2EF0"/>
    <w:rsid w:val="00BD60B4"/>
    <w:rsid w:val="00BD796B"/>
    <w:rsid w:val="00BE40C0"/>
    <w:rsid w:val="00BE5F4A"/>
    <w:rsid w:val="00BE7AEF"/>
    <w:rsid w:val="00BF09B0"/>
    <w:rsid w:val="00BF1544"/>
    <w:rsid w:val="00BF1B53"/>
    <w:rsid w:val="00BF246D"/>
    <w:rsid w:val="00BF2682"/>
    <w:rsid w:val="00BF3EDF"/>
    <w:rsid w:val="00BF7039"/>
    <w:rsid w:val="00C06F06"/>
    <w:rsid w:val="00C11FB2"/>
    <w:rsid w:val="00C20FAD"/>
    <w:rsid w:val="00C2219D"/>
    <w:rsid w:val="00C2375F"/>
    <w:rsid w:val="00C247CB"/>
    <w:rsid w:val="00C270F9"/>
    <w:rsid w:val="00C32E66"/>
    <w:rsid w:val="00C3355F"/>
    <w:rsid w:val="00C33A04"/>
    <w:rsid w:val="00C3569A"/>
    <w:rsid w:val="00C3762C"/>
    <w:rsid w:val="00C43F48"/>
    <w:rsid w:val="00C448FF"/>
    <w:rsid w:val="00C45E57"/>
    <w:rsid w:val="00C52F29"/>
    <w:rsid w:val="00C54783"/>
    <w:rsid w:val="00C56CE6"/>
    <w:rsid w:val="00C5745F"/>
    <w:rsid w:val="00C60005"/>
    <w:rsid w:val="00C61A98"/>
    <w:rsid w:val="00C63201"/>
    <w:rsid w:val="00C64E62"/>
    <w:rsid w:val="00C651D5"/>
    <w:rsid w:val="00C65CCC"/>
    <w:rsid w:val="00C7618F"/>
    <w:rsid w:val="00C765A9"/>
    <w:rsid w:val="00C81157"/>
    <w:rsid w:val="00C8162D"/>
    <w:rsid w:val="00C830BB"/>
    <w:rsid w:val="00C83A0B"/>
    <w:rsid w:val="00C842D0"/>
    <w:rsid w:val="00C84ED1"/>
    <w:rsid w:val="00C863CC"/>
    <w:rsid w:val="00C9038F"/>
    <w:rsid w:val="00C92AAB"/>
    <w:rsid w:val="00C95D4C"/>
    <w:rsid w:val="00C9637F"/>
    <w:rsid w:val="00C9708A"/>
    <w:rsid w:val="00CA2435"/>
    <w:rsid w:val="00CA4068"/>
    <w:rsid w:val="00CA67F4"/>
    <w:rsid w:val="00CB2A4D"/>
    <w:rsid w:val="00CB37F8"/>
    <w:rsid w:val="00CB7DC3"/>
    <w:rsid w:val="00CC1738"/>
    <w:rsid w:val="00CC5498"/>
    <w:rsid w:val="00CC5BE1"/>
    <w:rsid w:val="00CC75A2"/>
    <w:rsid w:val="00CC7A18"/>
    <w:rsid w:val="00CD0E2F"/>
    <w:rsid w:val="00CD1C0E"/>
    <w:rsid w:val="00CD1D49"/>
    <w:rsid w:val="00CD209B"/>
    <w:rsid w:val="00CD2F20"/>
    <w:rsid w:val="00CD5562"/>
    <w:rsid w:val="00CD6B20"/>
    <w:rsid w:val="00CE1339"/>
    <w:rsid w:val="00CE4EE6"/>
    <w:rsid w:val="00CE61CC"/>
    <w:rsid w:val="00CE6E42"/>
    <w:rsid w:val="00CF20B7"/>
    <w:rsid w:val="00CF6692"/>
    <w:rsid w:val="00CF7441"/>
    <w:rsid w:val="00D00D16"/>
    <w:rsid w:val="00D03C6C"/>
    <w:rsid w:val="00D04760"/>
    <w:rsid w:val="00D04A95"/>
    <w:rsid w:val="00D06288"/>
    <w:rsid w:val="00D068C7"/>
    <w:rsid w:val="00D128A4"/>
    <w:rsid w:val="00D147C8"/>
    <w:rsid w:val="00D15131"/>
    <w:rsid w:val="00D164F2"/>
    <w:rsid w:val="00D16FA2"/>
    <w:rsid w:val="00D20954"/>
    <w:rsid w:val="00D21C39"/>
    <w:rsid w:val="00D21FC6"/>
    <w:rsid w:val="00D2243A"/>
    <w:rsid w:val="00D23232"/>
    <w:rsid w:val="00D27F56"/>
    <w:rsid w:val="00D33393"/>
    <w:rsid w:val="00D33D36"/>
    <w:rsid w:val="00D34D94"/>
    <w:rsid w:val="00D37189"/>
    <w:rsid w:val="00D409E2"/>
    <w:rsid w:val="00D427D7"/>
    <w:rsid w:val="00D44E62"/>
    <w:rsid w:val="00D51570"/>
    <w:rsid w:val="00D53F5A"/>
    <w:rsid w:val="00D54410"/>
    <w:rsid w:val="00D556AD"/>
    <w:rsid w:val="00D57042"/>
    <w:rsid w:val="00D60381"/>
    <w:rsid w:val="00D616DE"/>
    <w:rsid w:val="00D618E3"/>
    <w:rsid w:val="00D62201"/>
    <w:rsid w:val="00D651D1"/>
    <w:rsid w:val="00D717BB"/>
    <w:rsid w:val="00D7226B"/>
    <w:rsid w:val="00D72707"/>
    <w:rsid w:val="00D75A9C"/>
    <w:rsid w:val="00D775FB"/>
    <w:rsid w:val="00D77E85"/>
    <w:rsid w:val="00D829C8"/>
    <w:rsid w:val="00D90871"/>
    <w:rsid w:val="00D9155F"/>
    <w:rsid w:val="00D9403F"/>
    <w:rsid w:val="00D959B4"/>
    <w:rsid w:val="00D97E8F"/>
    <w:rsid w:val="00DA44DE"/>
    <w:rsid w:val="00DB620A"/>
    <w:rsid w:val="00DC3832"/>
    <w:rsid w:val="00DC7A51"/>
    <w:rsid w:val="00DD3B1E"/>
    <w:rsid w:val="00DD4956"/>
    <w:rsid w:val="00DE5B5F"/>
    <w:rsid w:val="00DF0EDB"/>
    <w:rsid w:val="00DF28A3"/>
    <w:rsid w:val="00DF614E"/>
    <w:rsid w:val="00E00696"/>
    <w:rsid w:val="00E03651"/>
    <w:rsid w:val="00E03808"/>
    <w:rsid w:val="00E045F9"/>
    <w:rsid w:val="00E05020"/>
    <w:rsid w:val="00E060C2"/>
    <w:rsid w:val="00E06324"/>
    <w:rsid w:val="00E07B81"/>
    <w:rsid w:val="00E10AFD"/>
    <w:rsid w:val="00E12B11"/>
    <w:rsid w:val="00E12FB0"/>
    <w:rsid w:val="00E14814"/>
    <w:rsid w:val="00E1591B"/>
    <w:rsid w:val="00E16A50"/>
    <w:rsid w:val="00E249D5"/>
    <w:rsid w:val="00E25017"/>
    <w:rsid w:val="00E25E9E"/>
    <w:rsid w:val="00E26BB5"/>
    <w:rsid w:val="00E26F73"/>
    <w:rsid w:val="00E30A34"/>
    <w:rsid w:val="00E32F92"/>
    <w:rsid w:val="00E33C68"/>
    <w:rsid w:val="00E34EEB"/>
    <w:rsid w:val="00E3687C"/>
    <w:rsid w:val="00E40070"/>
    <w:rsid w:val="00E44EB9"/>
    <w:rsid w:val="00E45BDC"/>
    <w:rsid w:val="00E46358"/>
    <w:rsid w:val="00E471DC"/>
    <w:rsid w:val="00E50EB4"/>
    <w:rsid w:val="00E51E38"/>
    <w:rsid w:val="00E532FC"/>
    <w:rsid w:val="00E559B4"/>
    <w:rsid w:val="00E55AB2"/>
    <w:rsid w:val="00E55BB0"/>
    <w:rsid w:val="00E609E5"/>
    <w:rsid w:val="00E60F27"/>
    <w:rsid w:val="00E64D93"/>
    <w:rsid w:val="00E65EDB"/>
    <w:rsid w:val="00E66927"/>
    <w:rsid w:val="00E677B8"/>
    <w:rsid w:val="00E67FA1"/>
    <w:rsid w:val="00E702F1"/>
    <w:rsid w:val="00E7387D"/>
    <w:rsid w:val="00E73D53"/>
    <w:rsid w:val="00E75111"/>
    <w:rsid w:val="00E75801"/>
    <w:rsid w:val="00E77296"/>
    <w:rsid w:val="00E77674"/>
    <w:rsid w:val="00E820FC"/>
    <w:rsid w:val="00E83D14"/>
    <w:rsid w:val="00E84EB7"/>
    <w:rsid w:val="00E87527"/>
    <w:rsid w:val="00E87EF7"/>
    <w:rsid w:val="00E91629"/>
    <w:rsid w:val="00E91BD5"/>
    <w:rsid w:val="00E93763"/>
    <w:rsid w:val="00E96C4C"/>
    <w:rsid w:val="00EA1471"/>
    <w:rsid w:val="00EA2AAE"/>
    <w:rsid w:val="00EA2EC0"/>
    <w:rsid w:val="00EA427A"/>
    <w:rsid w:val="00EA4C96"/>
    <w:rsid w:val="00EA723B"/>
    <w:rsid w:val="00EB6350"/>
    <w:rsid w:val="00EB687A"/>
    <w:rsid w:val="00EC2F62"/>
    <w:rsid w:val="00EC3014"/>
    <w:rsid w:val="00EC62EB"/>
    <w:rsid w:val="00EC6E9F"/>
    <w:rsid w:val="00ED44F0"/>
    <w:rsid w:val="00ED4B33"/>
    <w:rsid w:val="00ED5993"/>
    <w:rsid w:val="00ED7DD6"/>
    <w:rsid w:val="00EE04AA"/>
    <w:rsid w:val="00EE060B"/>
    <w:rsid w:val="00EE15A1"/>
    <w:rsid w:val="00EE2A7C"/>
    <w:rsid w:val="00EE2C42"/>
    <w:rsid w:val="00EE341B"/>
    <w:rsid w:val="00EE4453"/>
    <w:rsid w:val="00EE4A95"/>
    <w:rsid w:val="00EE5FCE"/>
    <w:rsid w:val="00EE65A4"/>
    <w:rsid w:val="00EE6BBD"/>
    <w:rsid w:val="00EE6E1E"/>
    <w:rsid w:val="00EE705F"/>
    <w:rsid w:val="00EF113A"/>
    <w:rsid w:val="00EF1462"/>
    <w:rsid w:val="00EF54FD"/>
    <w:rsid w:val="00F03CBB"/>
    <w:rsid w:val="00F07F0D"/>
    <w:rsid w:val="00F13112"/>
    <w:rsid w:val="00F16FE6"/>
    <w:rsid w:val="00F2356D"/>
    <w:rsid w:val="00F238BD"/>
    <w:rsid w:val="00F24992"/>
    <w:rsid w:val="00F300A2"/>
    <w:rsid w:val="00F3214C"/>
    <w:rsid w:val="00F32F2F"/>
    <w:rsid w:val="00F33F3F"/>
    <w:rsid w:val="00F35BDD"/>
    <w:rsid w:val="00F35EF0"/>
    <w:rsid w:val="00F3781F"/>
    <w:rsid w:val="00F403FD"/>
    <w:rsid w:val="00F4100C"/>
    <w:rsid w:val="00F41E72"/>
    <w:rsid w:val="00F45BDF"/>
    <w:rsid w:val="00F50300"/>
    <w:rsid w:val="00F5414B"/>
    <w:rsid w:val="00F56E39"/>
    <w:rsid w:val="00F623E9"/>
    <w:rsid w:val="00F63951"/>
    <w:rsid w:val="00F63C86"/>
    <w:rsid w:val="00F766BE"/>
    <w:rsid w:val="00F77EB9"/>
    <w:rsid w:val="00F80635"/>
    <w:rsid w:val="00F80C4F"/>
    <w:rsid w:val="00F8115F"/>
    <w:rsid w:val="00F815D1"/>
    <w:rsid w:val="00F81E7E"/>
    <w:rsid w:val="00F81F0F"/>
    <w:rsid w:val="00F825F4"/>
    <w:rsid w:val="00F9255D"/>
    <w:rsid w:val="00F92AA1"/>
    <w:rsid w:val="00F932DE"/>
    <w:rsid w:val="00F963DD"/>
    <w:rsid w:val="00F9641A"/>
    <w:rsid w:val="00F97004"/>
    <w:rsid w:val="00FA2045"/>
    <w:rsid w:val="00FA7764"/>
    <w:rsid w:val="00FA7A66"/>
    <w:rsid w:val="00FB1AA9"/>
    <w:rsid w:val="00FB4B5A"/>
    <w:rsid w:val="00FB5963"/>
    <w:rsid w:val="00FB5DAA"/>
    <w:rsid w:val="00FC04B9"/>
    <w:rsid w:val="00FC161A"/>
    <w:rsid w:val="00FC23D5"/>
    <w:rsid w:val="00FC4337"/>
    <w:rsid w:val="00FC4C1A"/>
    <w:rsid w:val="00FC628F"/>
    <w:rsid w:val="00FC6468"/>
    <w:rsid w:val="00FC6D49"/>
    <w:rsid w:val="00FD4922"/>
    <w:rsid w:val="00FD6461"/>
    <w:rsid w:val="00FE0281"/>
    <w:rsid w:val="00FE7083"/>
    <w:rsid w:val="00FF019F"/>
    <w:rsid w:val="00FF1644"/>
    <w:rsid w:val="00FF1B2A"/>
    <w:rsid w:val="00FF2160"/>
    <w:rsid w:val="00FF30DE"/>
    <w:rsid w:val="00FF56DF"/>
    <w:rsid w:val="00FF644B"/>
    <w:rsid w:val="00FF69E2"/>
    <w:rsid w:val="00FF6A77"/>
    <w:rsid w:val="01BE7F6F"/>
    <w:rsid w:val="068F1C57"/>
    <w:rsid w:val="072F0697"/>
    <w:rsid w:val="0A87186B"/>
    <w:rsid w:val="2AB83AF4"/>
    <w:rsid w:val="359B1458"/>
    <w:rsid w:val="48557066"/>
    <w:rsid w:val="53636EA9"/>
    <w:rsid w:val="6D2B6338"/>
    <w:rsid w:val="725E4619"/>
    <w:rsid w:val="72D41BA8"/>
    <w:rsid w:val="798443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3AF48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uiPriority="0"/>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jc w:val="both"/>
    </w:pPr>
    <w:rPr>
      <w:rFonts w:ascii="Calibri" w:hAnsi="Calibri" w:cs="Calibri"/>
      <w:color w:val="000000"/>
      <w:sz w:val="24"/>
      <w:szCs w:val="24"/>
      <w:lang w:val="en-US" w:eastAsia="en-US"/>
    </w:rPr>
  </w:style>
  <w:style w:type="paragraph" w:styleId="Heading1">
    <w:name w:val="heading 1"/>
    <w:basedOn w:val="Normal"/>
    <w:next w:val="Normal"/>
    <w:link w:val="Heading1Char"/>
    <w:qFormat/>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pPr>
      <w:keepNext/>
      <w:outlineLvl w:val="1"/>
    </w:pPr>
    <w:rPr>
      <w:rFonts w:cs="Times New Roman"/>
      <w:b/>
      <w:bCs/>
      <w:iCs/>
      <w:szCs w:val="28"/>
    </w:rPr>
  </w:style>
  <w:style w:type="paragraph" w:styleId="Heading3">
    <w:name w:val="heading 3"/>
    <w:basedOn w:val="Normal"/>
    <w:next w:val="Normal"/>
    <w:link w:val="Heading3Char"/>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Subject">
    <w:name w:val="annotation subject"/>
    <w:basedOn w:val="CommentText"/>
    <w:next w:val="CommentText"/>
    <w:link w:val="CommentSubjectChar"/>
    <w:rPr>
      <w:b/>
      <w:bCs/>
      <w:sz w:val="20"/>
      <w:szCs w:val="20"/>
    </w:rPr>
  </w:style>
  <w:style w:type="paragraph" w:styleId="CommentText">
    <w:name w:val="annotation text"/>
    <w:basedOn w:val="Normal"/>
    <w:link w:val="CommentTextChar"/>
  </w:style>
  <w:style w:type="paragraph" w:styleId="BodyText">
    <w:name w:val="Body Text"/>
    <w:basedOn w:val="Normal"/>
    <w:link w:val="BodyTextChar"/>
    <w:uiPriority w:val="1"/>
    <w:qFormat/>
    <w:pPr>
      <w:autoSpaceDE/>
      <w:autoSpaceDN/>
      <w:adjustRightInd/>
      <w:jc w:val="left"/>
    </w:pPr>
    <w:rPr>
      <w:rFonts w:eastAsia="Calibri"/>
      <w:color w:val="auto"/>
    </w:rPr>
  </w:style>
  <w:style w:type="paragraph" w:styleId="BalloonText">
    <w:name w:val="Balloon Text"/>
    <w:basedOn w:val="Normal"/>
    <w:link w:val="BalloonTextChar"/>
    <w:uiPriority w:val="99"/>
    <w:rPr>
      <w:rFonts w:ascii="Lucida Grande" w:hAnsi="Lucida Grande"/>
      <w:sz w:val="18"/>
      <w:szCs w:val="18"/>
    </w:rPr>
  </w:style>
  <w:style w:type="paragraph" w:styleId="Footer">
    <w:name w:val="footer"/>
    <w:basedOn w:val="Normal"/>
    <w:link w:val="FooterChar"/>
    <w:uiPriority w:val="99"/>
    <w:pPr>
      <w:tabs>
        <w:tab w:val="center" w:pos="4680"/>
        <w:tab w:val="right" w:pos="9360"/>
      </w:tabs>
    </w:pPr>
  </w:style>
  <w:style w:type="paragraph" w:styleId="Header">
    <w:name w:val="header"/>
    <w:basedOn w:val="Normal"/>
    <w:link w:val="HeaderChar"/>
    <w:pPr>
      <w:tabs>
        <w:tab w:val="center" w:pos="4680"/>
        <w:tab w:val="right" w:pos="9360"/>
      </w:tabs>
    </w:pPr>
  </w:style>
  <w:style w:type="paragraph" w:styleId="NormalWeb">
    <w:name w:val="Normal (Web)"/>
    <w:basedOn w:val="Normal"/>
    <w:pPr>
      <w:spacing w:before="100" w:beforeAutospacing="1" w:after="100" w:afterAutospacing="1"/>
    </w:pPr>
  </w:style>
  <w:style w:type="character" w:styleId="Strong">
    <w:name w:val="Strong"/>
    <w:basedOn w:val="DefaultParagraphFont"/>
    <w:uiPriority w:val="22"/>
    <w:qFormat/>
    <w:rPr>
      <w:b/>
      <w:bCs/>
    </w:rPr>
  </w:style>
  <w:style w:type="character" w:styleId="PageNumber">
    <w:name w:val="page number"/>
    <w:basedOn w:val="DefaultParagraphFont"/>
  </w:style>
  <w:style w:type="character" w:styleId="FollowedHyperlink">
    <w:name w:val="FollowedHyperlink"/>
    <w:rPr>
      <w:color w:val="800080"/>
      <w:u w:val="single"/>
    </w:rPr>
  </w:style>
  <w:style w:type="character" w:styleId="Emphasis">
    <w:name w:val="Emphasis"/>
    <w:basedOn w:val="DefaultParagraphFont"/>
    <w:uiPriority w:val="20"/>
    <w:qFormat/>
    <w:rPr>
      <w:i/>
      <w:iCs/>
    </w:rPr>
  </w:style>
  <w:style w:type="character" w:styleId="LineNumber">
    <w:name w:val="line number"/>
    <w:basedOn w:val="DefaultParagraphFont"/>
    <w:uiPriority w:val="99"/>
    <w:semiHidden/>
    <w:unhideWhenUsed/>
  </w:style>
  <w:style w:type="character" w:styleId="Hyperlink">
    <w:name w:val="Hyperlink"/>
    <w:uiPriority w:val="99"/>
    <w:rPr>
      <w:color w:val="0000FF"/>
      <w:u w:val="single"/>
    </w:rPr>
  </w:style>
  <w:style w:type="character" w:styleId="CommentReference">
    <w:name w:val="annotation reference"/>
    <w:qFormat/>
    <w:rPr>
      <w:sz w:val="18"/>
      <w:szCs w:val="18"/>
    </w:rPr>
  </w:style>
  <w:style w:type="table" w:styleId="TableGrid">
    <w:name w:val="Table Grid"/>
    <w:basedOn w:val="TableNormal"/>
    <w:uiPriority w:val="3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Pr>
      <w:sz w:val="24"/>
      <w:szCs w:val="24"/>
    </w:rPr>
  </w:style>
  <w:style w:type="character" w:customStyle="1" w:styleId="FooterChar">
    <w:name w:val="Footer Char"/>
    <w:link w:val="Footer"/>
    <w:uiPriority w:val="99"/>
    <w:qFormat/>
    <w:rPr>
      <w:sz w:val="24"/>
      <w:szCs w:val="24"/>
    </w:rPr>
  </w:style>
  <w:style w:type="character" w:customStyle="1" w:styleId="CommentTextChar">
    <w:name w:val="Comment Text Char"/>
    <w:link w:val="CommentText"/>
    <w:rPr>
      <w:sz w:val="24"/>
      <w:szCs w:val="24"/>
      <w:lang w:val="en-US"/>
    </w:rPr>
  </w:style>
  <w:style w:type="character" w:customStyle="1" w:styleId="CommentSubjectChar">
    <w:name w:val="Comment Subject Char"/>
    <w:link w:val="CommentSubject"/>
    <w:rPr>
      <w:b/>
      <w:bCs/>
      <w:sz w:val="24"/>
      <w:szCs w:val="24"/>
      <w:lang w:val="en-US"/>
    </w:rPr>
  </w:style>
  <w:style w:type="character" w:customStyle="1" w:styleId="BalloonTextChar">
    <w:name w:val="Balloon Text Char"/>
    <w:link w:val="BalloonText"/>
    <w:uiPriority w:val="99"/>
    <w:rPr>
      <w:rFonts w:ascii="Lucida Grande" w:hAnsi="Lucida Grande"/>
      <w:sz w:val="18"/>
      <w:szCs w:val="18"/>
      <w:lang w:val="en-US"/>
    </w:rPr>
  </w:style>
  <w:style w:type="character" w:customStyle="1" w:styleId="apple-converted-space">
    <w:name w:val="apple-converted-space"/>
    <w:basedOn w:val="DefaultParagraphFont"/>
  </w:style>
  <w:style w:type="character" w:customStyle="1" w:styleId="Heading1Char">
    <w:name w:val="Heading 1 Char"/>
    <w:link w:val="Heading1"/>
    <w:rPr>
      <w:rFonts w:ascii="Calibri" w:eastAsia="Times New Roman" w:hAnsi="Calibri" w:cs="Times New Roman"/>
      <w:b/>
      <w:bCs/>
      <w:kern w:val="32"/>
      <w:sz w:val="28"/>
      <w:szCs w:val="32"/>
    </w:rPr>
  </w:style>
  <w:style w:type="character" w:customStyle="1" w:styleId="IntenseEmphasis1">
    <w:name w:val="Intense Emphasis1"/>
    <w:qFormat/>
    <w:rPr>
      <w:b/>
      <w:bCs/>
      <w:i/>
      <w:iCs/>
      <w:color w:val="4F81BD"/>
    </w:rPr>
  </w:style>
  <w:style w:type="character" w:customStyle="1" w:styleId="Heading2Char">
    <w:name w:val="Heading 2 Char"/>
    <w:link w:val="Heading2"/>
    <w:rPr>
      <w:rFonts w:ascii="Calibri" w:eastAsia="Times New Roman" w:hAnsi="Calibri" w:cs="Times New Roman"/>
      <w:b/>
      <w:bCs/>
      <w:iCs/>
      <w:sz w:val="24"/>
      <w:szCs w:val="28"/>
    </w:rPr>
  </w:style>
  <w:style w:type="paragraph" w:customStyle="1" w:styleId="Exampletext">
    <w:name w:val="Example text"/>
    <w:basedOn w:val="Normal"/>
    <w:link w:val="ExampletextChar"/>
    <w:qFormat/>
    <w:pPr>
      <w:spacing w:after="240"/>
    </w:pPr>
    <w:rPr>
      <w:color w:val="7F7F7F"/>
    </w:rPr>
  </w:style>
  <w:style w:type="character" w:customStyle="1" w:styleId="ExampletextChar">
    <w:name w:val="Example text Char"/>
    <w:link w:val="Exampletext"/>
    <w:rPr>
      <w:rFonts w:ascii="Calibri" w:hAnsi="Calibri" w:cs="Calibri"/>
      <w:color w:val="7F7F7F"/>
      <w:sz w:val="24"/>
      <w:szCs w:val="24"/>
    </w:rPr>
  </w:style>
  <w:style w:type="paragraph" w:styleId="ListParagraph">
    <w:name w:val="List Paragraph"/>
    <w:basedOn w:val="Normal"/>
    <w:uiPriority w:val="34"/>
    <w:qFormat/>
    <w:pPr>
      <w:ind w:left="720"/>
      <w:contextualSpacing/>
    </w:p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F81BD" w:themeColor="accent1"/>
      <w:sz w:val="24"/>
      <w:szCs w:val="24"/>
    </w:rPr>
  </w:style>
  <w:style w:type="paragraph" w:customStyle="1" w:styleId="Revision1">
    <w:name w:val="Revision1"/>
    <w:hidden/>
    <w:uiPriority w:val="99"/>
    <w:semiHidden/>
    <w:qFormat/>
    <w:rPr>
      <w:rFonts w:ascii="Calibri" w:hAnsi="Calibri" w:cs="Calibri"/>
      <w:color w:val="000000"/>
      <w:sz w:val="24"/>
      <w:szCs w:val="24"/>
      <w:lang w:val="en-US" w:eastAsia="en-US"/>
    </w:rPr>
  </w:style>
  <w:style w:type="character" w:customStyle="1" w:styleId="BodyTextChar">
    <w:name w:val="Body Text Char"/>
    <w:basedOn w:val="DefaultParagraphFont"/>
    <w:link w:val="BodyText"/>
    <w:uiPriority w:val="1"/>
    <w:rPr>
      <w:rFonts w:ascii="Calibri" w:eastAsia="Calibri" w:hAnsi="Calibri" w:cs="Calibri"/>
      <w:sz w:val="24"/>
      <w:szCs w:val="24"/>
    </w:rPr>
  </w:style>
  <w:style w:type="character" w:customStyle="1" w:styleId="1">
    <w:name w:val="未处理的提及1"/>
    <w:basedOn w:val="DefaultParagraphFont"/>
    <w:uiPriority w:val="99"/>
    <w:semiHidden/>
    <w:unhideWhenUsed/>
    <w:rPr>
      <w:color w:val="808080"/>
      <w:shd w:val="clear" w:color="auto" w:fill="E6E6E6"/>
    </w:rPr>
  </w:style>
  <w:style w:type="paragraph" w:customStyle="1" w:styleId="Bibliography1">
    <w:name w:val="Bibliography1"/>
    <w:basedOn w:val="Normal"/>
    <w:next w:val="Normal"/>
    <w:uiPriority w:val="37"/>
    <w:unhideWhenUsed/>
    <w:qFormat/>
    <w:pPr>
      <w:tabs>
        <w:tab w:val="left" w:pos="264"/>
      </w:tabs>
      <w:spacing w:line="480" w:lineRule="auto"/>
      <w:ind w:left="264" w:hanging="264"/>
    </w:pPr>
  </w:style>
  <w:style w:type="character" w:styleId="PlaceholderText">
    <w:name w:val="Placeholder Text"/>
    <w:basedOn w:val="DefaultParagraphFont"/>
    <w:uiPriority w:val="99"/>
    <w:semiHidden/>
    <w:rPr>
      <w:color w:val="808080"/>
    </w:rPr>
  </w:style>
  <w:style w:type="paragraph" w:styleId="Bibliography">
    <w:name w:val="Bibliography"/>
    <w:basedOn w:val="Normal"/>
    <w:next w:val="Normal"/>
    <w:uiPriority w:val="37"/>
    <w:unhideWhenUsed/>
    <w:rsid w:val="00480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C7A14A-43D2-401C-AFEA-2E3152D5F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4476</Words>
  <Characters>25515</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29932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2018-10-18T07:54:00Z</cp:lastPrinted>
  <dcterms:created xsi:type="dcterms:W3CDTF">2018-11-30T09:41:00Z</dcterms:created>
  <dcterms:modified xsi:type="dcterms:W3CDTF">2018-11-30T09:41:00Z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zotero-version="5.0.55"&gt;&lt;session id="xIYW8QmJ"/&gt;&lt;style id="http://www.zotero.org/styles/nature" hasBibliography="1" bibliographyStyleHasBeenSet="1"/&gt;&lt;prefs&gt;&lt;pref name="fieldType" value="Field"/&gt;&lt;/prefs&gt;&lt;/data&gt;</vt:lpwstr>
  </property>
  <property fmtid="{D5CDD505-2E9C-101B-9397-08002B2CF9AE}" pid="9" name="KSOProductBuildVer">
    <vt:lpwstr>2052-10.1.0.7669</vt:lpwstr>
  </property>
</Properties>
</file>